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0D" w:rsidRPr="0025699D" w:rsidRDefault="003B6A0D">
      <w:pPr>
        <w:tabs>
          <w:tab w:val="left" w:pos="3195"/>
        </w:tabs>
        <w:ind w:left="5245" w:firstLine="0"/>
        <w:jc w:val="center"/>
        <w:rPr>
          <w:ins w:id="0" w:author="Ваньков Вадим Валерьевич" w:date="2019-02-04T09:32:00Z"/>
          <w:rFonts w:eastAsia="Calibri"/>
          <w:szCs w:val="28"/>
        </w:rPr>
        <w:pPrChange w:id="1" w:author="Ваньков Вадим Валерьевич" w:date="2019-02-04T09:32:00Z">
          <w:pPr>
            <w:tabs>
              <w:tab w:val="left" w:pos="3195"/>
            </w:tabs>
            <w:ind w:left="5812" w:firstLine="0"/>
            <w:jc w:val="center"/>
          </w:pPr>
        </w:pPrChange>
      </w:pPr>
      <w:ins w:id="2" w:author="Ваньков Вадим Валерьевич" w:date="2019-02-04T09:32:00Z">
        <w:r w:rsidRPr="0025699D">
          <w:rPr>
            <w:rFonts w:eastAsia="Calibri"/>
            <w:szCs w:val="28"/>
            <w:rPrChange w:id="3" w:author="Никитина Анастасия Андреевна" w:date="2019-02-06T17:38:00Z">
              <w:rPr>
                <w:rFonts w:eastAsia="Calibri"/>
                <w:szCs w:val="28"/>
                <w:lang w:val="en-US"/>
              </w:rPr>
            </w:rPrChange>
          </w:rPr>
          <w:t>"</w:t>
        </w:r>
        <w:r>
          <w:rPr>
            <w:rFonts w:eastAsia="Calibri"/>
            <w:szCs w:val="28"/>
          </w:rPr>
          <w:t>УТВЕРЖДАЮ</w:t>
        </w:r>
        <w:r w:rsidRPr="0025699D">
          <w:rPr>
            <w:rFonts w:eastAsia="Calibri"/>
            <w:szCs w:val="28"/>
            <w:rPrChange w:id="4" w:author="Никитина Анастасия Андреевна" w:date="2019-02-06T17:38:00Z">
              <w:rPr>
                <w:rFonts w:eastAsia="Calibri"/>
                <w:szCs w:val="28"/>
                <w:lang w:val="en-US"/>
              </w:rPr>
            </w:rPrChange>
          </w:rPr>
          <w:t>"</w:t>
        </w:r>
      </w:ins>
    </w:p>
    <w:p w:rsidR="001D51C9" w:rsidRPr="00256A3B" w:rsidRDefault="001D51C9">
      <w:pPr>
        <w:tabs>
          <w:tab w:val="left" w:pos="3195"/>
        </w:tabs>
        <w:ind w:left="5245" w:firstLine="0"/>
        <w:jc w:val="center"/>
        <w:rPr>
          <w:rFonts w:eastAsia="Calibri"/>
          <w:szCs w:val="28"/>
        </w:rPr>
        <w:pPrChange w:id="5" w:author="Ваньков Вадим Валерьевич" w:date="2019-02-04T09:32:00Z">
          <w:pPr>
            <w:tabs>
              <w:tab w:val="left" w:pos="3195"/>
            </w:tabs>
            <w:ind w:left="5812" w:firstLine="0"/>
            <w:jc w:val="center"/>
          </w:pPr>
        </w:pPrChange>
      </w:pPr>
      <w:r w:rsidRPr="00A53940">
        <w:rPr>
          <w:rFonts w:eastAsia="Calibri"/>
          <w:szCs w:val="28"/>
        </w:rPr>
        <w:t xml:space="preserve">Заместитель </w:t>
      </w:r>
      <w:del w:id="6" w:author="Ваньков Вадим Валерьевич" w:date="2019-02-04T09:32:00Z">
        <w:r w:rsidRPr="00A53940" w:rsidDel="003B6A0D">
          <w:rPr>
            <w:rFonts w:eastAsia="Calibri"/>
            <w:szCs w:val="28"/>
          </w:rPr>
          <w:br/>
        </w:r>
      </w:del>
      <w:r w:rsidRPr="006E69AB">
        <w:rPr>
          <w:rFonts w:eastAsia="Calibri"/>
          <w:szCs w:val="28"/>
        </w:rPr>
        <w:t>Министра культуры</w:t>
      </w:r>
      <w:r w:rsidRPr="006E69AB">
        <w:rPr>
          <w:rFonts w:eastAsia="Calibri"/>
          <w:szCs w:val="28"/>
        </w:rPr>
        <w:br/>
        <w:t>Российско</w:t>
      </w:r>
      <w:r w:rsidRPr="00256A3B">
        <w:rPr>
          <w:rFonts w:eastAsia="Calibri"/>
          <w:szCs w:val="28"/>
        </w:rPr>
        <w:t>й Федерации</w:t>
      </w:r>
      <w:r w:rsidRPr="00256A3B">
        <w:rPr>
          <w:rFonts w:eastAsia="Calibri"/>
          <w:szCs w:val="28"/>
        </w:rPr>
        <w:br/>
      </w:r>
      <w:proofErr w:type="spellStart"/>
      <w:r w:rsidRPr="00256A3B">
        <w:rPr>
          <w:rFonts w:eastAsia="Calibri"/>
          <w:szCs w:val="28"/>
        </w:rPr>
        <w:t>О.С.Ярилова</w:t>
      </w:r>
      <w:proofErr w:type="spellEnd"/>
    </w:p>
    <w:p w:rsidR="001D51C9" w:rsidRPr="00256A3B" w:rsidRDefault="001D51C9">
      <w:pPr>
        <w:tabs>
          <w:tab w:val="left" w:pos="3195"/>
        </w:tabs>
        <w:ind w:left="5245" w:firstLine="0"/>
        <w:jc w:val="center"/>
        <w:rPr>
          <w:rFonts w:eastAsia="Calibri"/>
          <w:szCs w:val="28"/>
        </w:rPr>
        <w:pPrChange w:id="7" w:author="Ваньков Вадим Валерьевич" w:date="2019-02-04T09:32:00Z">
          <w:pPr>
            <w:tabs>
              <w:tab w:val="left" w:pos="3195"/>
            </w:tabs>
            <w:ind w:left="5812" w:firstLine="0"/>
            <w:jc w:val="center"/>
          </w:pPr>
        </w:pPrChange>
      </w:pPr>
    </w:p>
    <w:p w:rsidR="001D51C9" w:rsidRPr="00256A3B" w:rsidRDefault="001D51C9">
      <w:pPr>
        <w:tabs>
          <w:tab w:val="left" w:pos="3195"/>
        </w:tabs>
        <w:ind w:left="5245" w:firstLine="0"/>
        <w:jc w:val="center"/>
        <w:rPr>
          <w:rFonts w:eastAsia="Calibri"/>
          <w:szCs w:val="28"/>
        </w:rPr>
        <w:pPrChange w:id="8" w:author="Ваньков Вадим Валерьевич" w:date="2019-02-04T09:32:00Z">
          <w:pPr>
            <w:tabs>
              <w:tab w:val="left" w:pos="3195"/>
            </w:tabs>
            <w:ind w:left="5812" w:firstLine="0"/>
            <w:jc w:val="center"/>
          </w:pPr>
        </w:pPrChange>
      </w:pPr>
      <w:r w:rsidRPr="00256A3B">
        <w:rPr>
          <w:rFonts w:eastAsia="Calibri"/>
          <w:szCs w:val="28"/>
        </w:rPr>
        <w:t>_________________</w:t>
      </w:r>
    </w:p>
    <w:p w:rsidR="001D51C9" w:rsidRPr="003B6A0D" w:rsidRDefault="001D51C9">
      <w:pPr>
        <w:tabs>
          <w:tab w:val="left" w:pos="3195"/>
        </w:tabs>
        <w:ind w:left="5245" w:firstLine="0"/>
        <w:jc w:val="center"/>
        <w:rPr>
          <w:rFonts w:eastAsia="Calibri"/>
          <w:szCs w:val="28"/>
        </w:rPr>
        <w:pPrChange w:id="9" w:author="Ваньков Вадим Валерьевич" w:date="2019-02-04T09:32:00Z">
          <w:pPr>
            <w:tabs>
              <w:tab w:val="left" w:pos="3195"/>
            </w:tabs>
            <w:ind w:left="5812" w:firstLine="0"/>
            <w:jc w:val="center"/>
          </w:pPr>
        </w:pPrChange>
      </w:pPr>
      <w:r w:rsidRPr="00256A3B">
        <w:rPr>
          <w:rFonts w:eastAsia="Calibri"/>
          <w:szCs w:val="28"/>
        </w:rPr>
        <w:t>«</w:t>
      </w:r>
      <w:ins w:id="10" w:author="Ваньков Вадим Валерьевич" w:date="2019-02-04T09:32:00Z">
        <w:r w:rsidR="003B6A0D" w:rsidRPr="0025699D">
          <w:rPr>
            <w:rFonts w:eastAsia="Calibri"/>
            <w:szCs w:val="28"/>
            <w:rPrChange w:id="11" w:author="Никитина Анастасия Андреевна" w:date="2019-02-06T17:38:00Z">
              <w:rPr>
                <w:rFonts w:eastAsia="Calibri"/>
                <w:szCs w:val="28"/>
                <w:lang w:val="en-US"/>
              </w:rPr>
            </w:rPrChange>
          </w:rPr>
          <w:t>30</w:t>
        </w:r>
      </w:ins>
      <w:del w:id="12" w:author="Ваньков Вадим Валерьевич" w:date="2019-02-04T09:32:00Z">
        <w:r w:rsidRPr="00256A3B" w:rsidDel="003B6A0D">
          <w:rPr>
            <w:rFonts w:eastAsia="Calibri"/>
            <w:szCs w:val="28"/>
          </w:rPr>
          <w:delText>__</w:delText>
        </w:r>
      </w:del>
      <w:r w:rsidRPr="00256A3B">
        <w:rPr>
          <w:rFonts w:eastAsia="Calibri"/>
          <w:szCs w:val="28"/>
        </w:rPr>
        <w:t>»</w:t>
      </w:r>
      <w:ins w:id="13" w:author="Ваньков Вадим Валерьевич" w:date="2019-02-04T09:32:00Z">
        <w:r w:rsidR="003B6A0D">
          <w:rPr>
            <w:rFonts w:eastAsia="Calibri"/>
            <w:szCs w:val="28"/>
          </w:rPr>
          <w:t xml:space="preserve"> января </w:t>
        </w:r>
      </w:ins>
      <w:del w:id="14" w:author="Ваньков Вадим Валерьевич" w:date="2019-02-04T09:32:00Z">
        <w:r w:rsidRPr="00256A3B" w:rsidDel="003B6A0D">
          <w:rPr>
            <w:rFonts w:eastAsia="Calibri"/>
            <w:szCs w:val="28"/>
          </w:rPr>
          <w:delText>______</w:delText>
        </w:r>
      </w:del>
      <w:r w:rsidRPr="00256A3B">
        <w:rPr>
          <w:rFonts w:eastAsia="Calibri"/>
          <w:szCs w:val="28"/>
        </w:rPr>
        <w:t>2019</w:t>
      </w:r>
      <w:ins w:id="15" w:author="Ваньков Вадим Валерьевич" w:date="2019-02-04T09:32:00Z">
        <w:r w:rsidR="003B6A0D" w:rsidRPr="0025699D">
          <w:rPr>
            <w:rFonts w:eastAsia="Calibri"/>
            <w:szCs w:val="28"/>
            <w:rPrChange w:id="16" w:author="Никитина Анастасия Андреевна" w:date="2019-02-06T17:38:00Z">
              <w:rPr>
                <w:rFonts w:eastAsia="Calibri"/>
                <w:szCs w:val="28"/>
                <w:lang w:val="en-US"/>
              </w:rPr>
            </w:rPrChange>
          </w:rPr>
          <w:t xml:space="preserve"> </w:t>
        </w:r>
        <w:r w:rsidR="003B6A0D">
          <w:rPr>
            <w:rFonts w:eastAsia="Calibri"/>
            <w:szCs w:val="28"/>
          </w:rPr>
          <w:t>г.</w:t>
        </w:r>
      </w:ins>
    </w:p>
    <w:p w:rsidR="001D51C9" w:rsidRPr="00256A3B" w:rsidRDefault="001D51C9">
      <w:pPr>
        <w:tabs>
          <w:tab w:val="left" w:pos="3195"/>
        </w:tabs>
        <w:ind w:left="5245" w:firstLine="0"/>
        <w:jc w:val="center"/>
        <w:rPr>
          <w:rFonts w:eastAsia="Calibri"/>
          <w:b/>
          <w:szCs w:val="28"/>
        </w:rPr>
        <w:pPrChange w:id="17" w:author="Ваньков Вадим Валерьевич" w:date="2019-02-04T09:32:00Z">
          <w:pPr>
            <w:tabs>
              <w:tab w:val="left" w:pos="3195"/>
            </w:tabs>
            <w:jc w:val="center"/>
          </w:pPr>
        </w:pPrChange>
      </w:pPr>
    </w:p>
    <w:p w:rsidR="008E259D" w:rsidRDefault="008E259D" w:rsidP="00256A3B">
      <w:pPr>
        <w:tabs>
          <w:tab w:val="left" w:pos="3195"/>
        </w:tabs>
        <w:jc w:val="center"/>
        <w:rPr>
          <w:ins w:id="18" w:author="Ваньков Вадим Валерьевич" w:date="2019-02-04T09:40:00Z"/>
          <w:rFonts w:eastAsia="Calibri"/>
          <w:b/>
          <w:szCs w:val="28"/>
        </w:rPr>
      </w:pPr>
    </w:p>
    <w:p w:rsidR="003B6A0D" w:rsidRDefault="003B6A0D" w:rsidP="00256A3B">
      <w:pPr>
        <w:tabs>
          <w:tab w:val="left" w:pos="3195"/>
        </w:tabs>
        <w:jc w:val="center"/>
        <w:rPr>
          <w:ins w:id="19" w:author="Ваньков Вадим Валерьевич" w:date="2019-02-04T09:40:00Z"/>
          <w:rFonts w:eastAsia="Calibri"/>
          <w:b/>
          <w:szCs w:val="28"/>
        </w:rPr>
      </w:pPr>
    </w:p>
    <w:p w:rsidR="003B6A0D" w:rsidRPr="00256A3B" w:rsidRDefault="003B6A0D" w:rsidP="00256A3B">
      <w:pPr>
        <w:tabs>
          <w:tab w:val="left" w:pos="3195"/>
        </w:tabs>
        <w:jc w:val="center"/>
        <w:rPr>
          <w:rFonts w:eastAsia="Calibri"/>
          <w:b/>
          <w:szCs w:val="28"/>
        </w:rPr>
      </w:pPr>
    </w:p>
    <w:p w:rsidR="0045077C" w:rsidRPr="00256A3B" w:rsidRDefault="001D51C9">
      <w:pPr>
        <w:tabs>
          <w:tab w:val="left" w:pos="3195"/>
        </w:tabs>
        <w:ind w:left="-425" w:hanging="357"/>
        <w:jc w:val="center"/>
        <w:rPr>
          <w:rFonts w:eastAsia="Calibri"/>
          <w:b/>
          <w:szCs w:val="28"/>
        </w:rPr>
      </w:pPr>
      <w:bookmarkStart w:id="20" w:name="_GoBack"/>
      <w:del w:id="21" w:author="Алейников Тимур Юрьевич" w:date="2019-02-05T18:03:00Z">
        <w:r w:rsidRPr="00256A3B" w:rsidDel="007434B7">
          <w:rPr>
            <w:rFonts w:eastAsia="Calibri"/>
            <w:b/>
            <w:szCs w:val="28"/>
          </w:rPr>
          <w:delText>Порядок подачи, рассмотрения и отбора заявок на</w:delText>
        </w:r>
        <w:r w:rsidR="008E259D" w:rsidRPr="00256A3B" w:rsidDel="007434B7">
          <w:rPr>
            <w:rFonts w:eastAsia="Calibri"/>
            <w:b/>
            <w:szCs w:val="28"/>
          </w:rPr>
          <w:delText xml:space="preserve"> создание </w:delText>
        </w:r>
        <w:r w:rsidR="007A19E1" w:rsidRPr="00256A3B" w:rsidDel="007434B7">
          <w:rPr>
            <w:rFonts w:eastAsia="Calibri"/>
            <w:b/>
            <w:szCs w:val="28"/>
          </w:rPr>
          <w:br/>
        </w:r>
      </w:del>
      <w:ins w:id="22" w:author="Алейников Тимур Юрьевич" w:date="2019-02-05T18:03:00Z">
        <w:r w:rsidR="007434B7">
          <w:rPr>
            <w:rFonts w:eastAsia="Calibri"/>
            <w:b/>
            <w:szCs w:val="28"/>
          </w:rPr>
          <w:t xml:space="preserve">Инструкция </w:t>
        </w:r>
        <w:r w:rsidR="007434B7">
          <w:rPr>
            <w:rFonts w:eastAsia="Calibri"/>
            <w:b/>
            <w:szCs w:val="28"/>
          </w:rPr>
          <w:br/>
          <w:t xml:space="preserve">по организации работ по созданию </w:t>
        </w:r>
      </w:ins>
      <w:r w:rsidR="007A19E1" w:rsidRPr="00256A3B">
        <w:rPr>
          <w:rFonts w:eastAsia="Calibri"/>
          <w:b/>
          <w:szCs w:val="28"/>
        </w:rPr>
        <w:t xml:space="preserve">мультимедиа-гидов </w:t>
      </w:r>
      <w:ins w:id="23" w:author="Алейников Тимур Юрьевич" w:date="2019-02-05T18:03:00Z">
        <w:r w:rsidR="007434B7">
          <w:rPr>
            <w:rFonts w:eastAsia="Calibri"/>
            <w:b/>
            <w:szCs w:val="28"/>
          </w:rPr>
          <w:br/>
          <w:t>с применением технологии дополненной реальности</w:t>
        </w:r>
      </w:ins>
      <w:del w:id="24" w:author="Алейников Тимур Юрьевич" w:date="2019-02-05T18:03:00Z">
        <w:r w:rsidR="007A19E1" w:rsidRPr="00256A3B" w:rsidDel="007434B7">
          <w:rPr>
            <w:rFonts w:eastAsia="Calibri"/>
            <w:b/>
            <w:szCs w:val="28"/>
          </w:rPr>
          <w:delText>по экспозициям и выставочным проектам</w:delText>
        </w:r>
        <w:r w:rsidRPr="00256A3B" w:rsidDel="007434B7">
          <w:rPr>
            <w:rFonts w:eastAsia="Calibri"/>
            <w:b/>
            <w:szCs w:val="28"/>
          </w:rPr>
          <w:delText>.</w:delText>
        </w:r>
      </w:del>
    </w:p>
    <w:bookmarkEnd w:id="20"/>
    <w:p w:rsidR="001D51C9" w:rsidRPr="00256A3B" w:rsidRDefault="001D51C9" w:rsidP="00256A3B">
      <w:pPr>
        <w:tabs>
          <w:tab w:val="left" w:pos="3195"/>
        </w:tabs>
        <w:rPr>
          <w:rFonts w:eastAsia="Calibri"/>
          <w:szCs w:val="28"/>
        </w:rPr>
      </w:pPr>
    </w:p>
    <w:p w:rsidR="00A53940" w:rsidRPr="007434B7" w:rsidRDefault="007434B7" w:rsidP="007434B7">
      <w:pPr>
        <w:spacing w:after="240"/>
        <w:rPr>
          <w:rFonts w:eastAsia="Calibri"/>
          <w:szCs w:val="28"/>
          <w:rPrChange w:id="25" w:author="Алейников Тимур Юрьевич" w:date="2019-02-05T18:05:00Z">
            <w:rPr>
              <w:rFonts w:eastAsia="Arial Unicode MS"/>
              <w:bCs/>
              <w:szCs w:val="28"/>
              <w:u w:color="000000"/>
            </w:rPr>
          </w:rPrChange>
        </w:rPr>
      </w:pPr>
      <w:ins w:id="26" w:author="Алейников Тимур Юрьевич" w:date="2019-02-05T18:03:00Z">
        <w:r>
          <w:rPr>
            <w:rFonts w:eastAsia="Arial Unicode MS"/>
            <w:bCs/>
            <w:szCs w:val="28"/>
            <w:u w:color="000000"/>
          </w:rPr>
          <w:t xml:space="preserve">Настоящая инструкция разработана в целях </w:t>
        </w:r>
      </w:ins>
      <w:ins w:id="27" w:author="Алейников Тимур Юрьевич" w:date="2019-02-05T18:04:00Z">
        <w:r>
          <w:rPr>
            <w:rFonts w:eastAsia="Arial Unicode MS"/>
            <w:bCs/>
            <w:szCs w:val="28"/>
            <w:u w:color="000000"/>
          </w:rPr>
          <w:t>организации</w:t>
        </w:r>
      </w:ins>
      <w:ins w:id="28" w:author="Алейников Тимур Юрьевич" w:date="2019-02-05T18:03:00Z">
        <w:r>
          <w:rPr>
            <w:rFonts w:eastAsia="Arial Unicode MS"/>
            <w:bCs/>
            <w:szCs w:val="28"/>
            <w:u w:color="000000"/>
          </w:rPr>
          <w:t xml:space="preserve"> работ </w:t>
        </w:r>
      </w:ins>
      <w:ins w:id="29" w:author="Алейников Тимур Юрьевич" w:date="2019-02-05T18:04:00Z">
        <w:r w:rsidRPr="007434B7">
          <w:rPr>
            <w:rFonts w:eastAsia="Calibri"/>
            <w:szCs w:val="28"/>
            <w:rPrChange w:id="30" w:author="Алейников Тимур Юрьевич" w:date="2019-02-05T18:04:00Z">
              <w:rPr>
                <w:rFonts w:eastAsia="Calibri"/>
                <w:b/>
                <w:szCs w:val="28"/>
              </w:rPr>
            </w:rPrChange>
          </w:rPr>
          <w:t xml:space="preserve">по созданию мультимедиа-гидов </w:t>
        </w:r>
        <w:r>
          <w:rPr>
            <w:rFonts w:eastAsia="Calibri"/>
            <w:szCs w:val="28"/>
          </w:rPr>
          <w:t xml:space="preserve">по экспозициям российских музеев </w:t>
        </w:r>
        <w:r w:rsidRPr="007434B7">
          <w:rPr>
            <w:rFonts w:eastAsia="Calibri"/>
            <w:szCs w:val="28"/>
            <w:rPrChange w:id="31" w:author="Алейников Тимур Юрьевич" w:date="2019-02-05T18:04:00Z">
              <w:rPr>
                <w:rFonts w:eastAsia="Calibri"/>
                <w:b/>
                <w:szCs w:val="28"/>
              </w:rPr>
            </w:rPrChange>
          </w:rPr>
          <w:t>с применением технологии дополненной реальности</w:t>
        </w:r>
      </w:ins>
      <w:ins w:id="32" w:author="Алейников Тимур Юрьевич" w:date="2019-02-05T18:05:00Z">
        <w:r>
          <w:rPr>
            <w:rFonts w:eastAsia="Calibri"/>
            <w:szCs w:val="28"/>
          </w:rPr>
          <w:t xml:space="preserve"> </w:t>
        </w:r>
        <w:r>
          <w:rPr>
            <w:rFonts w:eastAsia="Arial Unicode MS"/>
            <w:bCs/>
            <w:szCs w:val="28"/>
            <w:u w:color="000000"/>
          </w:rPr>
          <w:t>на основе цифровой платформы «Артефакт»</w:t>
        </w:r>
      </w:ins>
      <w:ins w:id="33" w:author="Алейников Тимур Юрьевич" w:date="2019-02-05T18:04:00Z">
        <w:r>
          <w:rPr>
            <w:rFonts w:eastAsia="Calibri"/>
            <w:szCs w:val="28"/>
          </w:rPr>
          <w:t xml:space="preserve">. </w:t>
        </w:r>
      </w:ins>
      <w:del w:id="34" w:author="Алейников Тимур Юрьевич" w:date="2019-02-05T18:05:00Z">
        <w:r w:rsidR="00A53940" w:rsidRPr="007434B7" w:rsidDel="007434B7">
          <w:rPr>
            <w:rFonts w:eastAsia="Arial Unicode MS"/>
            <w:bCs/>
            <w:szCs w:val="28"/>
            <w:u w:color="000000"/>
          </w:rPr>
          <w:delText>В</w:delText>
        </w:r>
        <w:r w:rsidR="00A53940" w:rsidRPr="00256A3B" w:rsidDel="007434B7">
          <w:rPr>
            <w:rFonts w:eastAsia="Arial Unicode MS"/>
            <w:bCs/>
            <w:szCs w:val="28"/>
            <w:u w:color="000000"/>
          </w:rPr>
          <w:delText xml:space="preserve"> целях реализации целей и задач Федерального проекта «Цифровая культура» Национального проекта «Культура» Министерством культуры Российской Федерации разработан порядок подачи, рассмотрения и отбора заявок от учреждений культуры на создание мультимедиа-гидов по экспозициям и выставочным проектам</w:delText>
        </w:r>
        <w:r w:rsidR="00A53940" w:rsidDel="007434B7">
          <w:rPr>
            <w:rFonts w:eastAsia="Arial Unicode MS"/>
            <w:bCs/>
            <w:szCs w:val="28"/>
            <w:u w:color="000000"/>
          </w:rPr>
          <w:delText xml:space="preserve"> в формате дополненной реальности на основе цифровой платформы «Артефакт»</w:delText>
        </w:r>
        <w:r w:rsidR="00A53940" w:rsidRPr="006E69AB" w:rsidDel="007434B7">
          <w:rPr>
            <w:rFonts w:eastAsia="Arial Unicode MS"/>
            <w:bCs/>
            <w:szCs w:val="28"/>
            <w:u w:color="000000"/>
          </w:rPr>
          <w:delText>.</w:delText>
        </w:r>
      </w:del>
    </w:p>
    <w:p w:rsidR="0004620A" w:rsidRPr="00256A3B" w:rsidRDefault="0004620A" w:rsidP="00256A3B">
      <w:pPr>
        <w:pStyle w:val="1"/>
      </w:pPr>
      <w:r w:rsidRPr="00256A3B">
        <w:t>Термины и определения</w:t>
      </w:r>
    </w:p>
    <w:p w:rsidR="00A53940" w:rsidRDefault="00A53940" w:rsidP="00256A3B">
      <w:pPr>
        <w:pStyle w:val="2"/>
      </w:pPr>
      <w:r>
        <w:t>«Дополненная реальность» - эффект восприятия, возникающий при взаимодействии человека с устройством, в реальном времени дополняющим</w:t>
      </w:r>
      <w:r w:rsidRPr="00A53940">
        <w:t xml:space="preserve"> физический мир</w:t>
      </w:r>
      <w:r>
        <w:t>, цифровыми данными.</w:t>
      </w:r>
    </w:p>
    <w:p w:rsidR="00A53940" w:rsidRDefault="00A53940" w:rsidP="00256A3B">
      <w:pPr>
        <w:pStyle w:val="2"/>
      </w:pPr>
      <w:r>
        <w:t>«Мультимедиа-</w:t>
      </w:r>
      <w:r w:rsidR="0004620A" w:rsidRPr="00256A3B">
        <w:t>гид</w:t>
      </w:r>
      <w:r>
        <w:t xml:space="preserve"> в формате дополненной реальности»</w:t>
      </w:r>
      <w:r w:rsidR="0004620A" w:rsidRPr="00256A3B">
        <w:t xml:space="preserve"> – совокупность </w:t>
      </w:r>
      <w:r w:rsidR="0004620A" w:rsidRPr="006E69AB">
        <w:t xml:space="preserve">программных средств и </w:t>
      </w:r>
      <w:proofErr w:type="spellStart"/>
      <w:r w:rsidR="0004620A" w:rsidRPr="006E69AB">
        <w:t>текстово</w:t>
      </w:r>
      <w:proofErr w:type="spellEnd"/>
      <w:r w:rsidR="0004620A" w:rsidRPr="006E69AB">
        <w:t>-графического наполнения, обеспечи</w:t>
      </w:r>
      <w:r w:rsidR="0004620A" w:rsidRPr="00256A3B">
        <w:t>вающая представление сведений о музейных предметах, представленных в экспозициях музеев</w:t>
      </w:r>
      <w:r w:rsidR="00A051C0" w:rsidRPr="00256A3B">
        <w:t>, с применением технологии дополненной реальности.</w:t>
      </w:r>
    </w:p>
    <w:p w:rsidR="00A53940" w:rsidRPr="006E69AB" w:rsidDel="003B6A0D" w:rsidRDefault="003B6A0D" w:rsidP="00256A3B">
      <w:pPr>
        <w:pStyle w:val="2"/>
        <w:rPr>
          <w:del w:id="35" w:author="Ваньков Вадим Валерьевич" w:date="2019-02-04T09:25:00Z"/>
        </w:rPr>
      </w:pPr>
      <w:ins w:id="36" w:author="Ваньков Вадим Валерьевич" w:date="2019-02-04T09:25:00Z">
        <w:r w:rsidDel="003B6A0D">
          <w:lastRenderedPageBreak/>
          <w:t xml:space="preserve"> </w:t>
        </w:r>
      </w:ins>
      <w:del w:id="37" w:author="Ваньков Вадим Валерьевич" w:date="2019-02-04T09:25:00Z">
        <w:r w:rsidR="00A53940" w:rsidDel="003B6A0D">
          <w:delText xml:space="preserve">«Цифровая платформа» - </w:delText>
        </w:r>
        <w:r w:rsidR="00A53940" w:rsidRPr="00A53940" w:rsidDel="003B6A0D">
          <w:delText>это система алгоритмизированных взаимоотношений участников отрасли, осуществляемых в единой информационной среде, приводящая к снижению транзакционных издержек за счёт применения пакета цифровых технологий работы с данными и изменения системы разделения труда.</w:delText>
        </w:r>
      </w:del>
    </w:p>
    <w:p w:rsidR="00A051C0" w:rsidRDefault="00A53940" w:rsidP="00256A3B">
      <w:pPr>
        <w:pStyle w:val="2"/>
      </w:pPr>
      <w:r>
        <w:t xml:space="preserve">«Цифровая </w:t>
      </w:r>
      <w:del w:id="38" w:author="Ваньков Вадим Валерьевич" w:date="2019-02-04T09:36:00Z">
        <w:r w:rsidDel="003B6A0D">
          <w:delText xml:space="preserve"> </w:delText>
        </w:r>
      </w:del>
      <w:r>
        <w:t>п</w:t>
      </w:r>
      <w:r w:rsidR="00A051C0" w:rsidRPr="00A53940">
        <w:t>латформа «Артефакт</w:t>
      </w:r>
      <w:r w:rsidR="00A051C0" w:rsidRPr="006E69AB">
        <w:t xml:space="preserve">» - </w:t>
      </w:r>
      <w:del w:id="39" w:author="Ваньков Вадим Валерьевич" w:date="2019-02-04T09:36:00Z">
        <w:r w:rsidR="00A051C0" w:rsidRPr="006E69AB" w:rsidDel="003B6A0D">
          <w:delText xml:space="preserve">цифровая </w:delText>
        </w:r>
      </w:del>
      <w:r w:rsidR="00A051C0" w:rsidRPr="006E69AB">
        <w:t xml:space="preserve">платформа Министерства культуры Российской Федерации, </w:t>
      </w:r>
      <w:r w:rsidR="00A051C0" w:rsidRPr="00256A3B">
        <w:t xml:space="preserve">обеспечивающая возможность создания </w:t>
      </w:r>
      <w:ins w:id="40" w:author="Ваньков Вадим Валерьевич" w:date="2019-02-04T09:37:00Z">
        <w:r w:rsidR="003B6A0D" w:rsidRPr="00256A3B">
          <w:rPr>
            <w:rFonts w:eastAsia="Arial Unicode MS"/>
            <w:bCs/>
            <w:u w:color="000000"/>
          </w:rPr>
          <w:t>мультимедиа-гидов по экспозициям и выставочным проектам</w:t>
        </w:r>
        <w:r w:rsidR="003B6A0D">
          <w:rPr>
            <w:rFonts w:eastAsia="Arial Unicode MS"/>
            <w:bCs/>
            <w:u w:color="000000"/>
          </w:rPr>
          <w:t xml:space="preserve"> в формате дополненной реальности </w:t>
        </w:r>
      </w:ins>
      <w:del w:id="41" w:author="Ваньков Вадим Валерьевич" w:date="2019-02-04T09:37:00Z">
        <w:r w:rsidR="00A051C0" w:rsidRPr="00256A3B" w:rsidDel="003B6A0D">
          <w:delText xml:space="preserve">цифровых гидов </w:delText>
        </w:r>
      </w:del>
      <w:r w:rsidR="00221438">
        <w:t xml:space="preserve">силами сотрудников </w:t>
      </w:r>
      <w:del w:id="42" w:author="Ваньков Вадим Валерьевич" w:date="2019-02-04T09:26:00Z">
        <w:r w:rsidR="00221438" w:rsidDel="003B6A0D">
          <w:delText xml:space="preserve">музеев </w:delText>
        </w:r>
      </w:del>
      <w:ins w:id="43" w:author="Ваньков Вадим Валерьевич" w:date="2019-02-04T09:26:00Z">
        <w:r w:rsidR="003B6A0D">
          <w:t xml:space="preserve">учреждений культуры </w:t>
        </w:r>
      </w:ins>
      <w:r w:rsidR="00A051C0" w:rsidRPr="006E69AB">
        <w:t>и предоставляющая возможность испо</w:t>
      </w:r>
      <w:r w:rsidR="00A051C0" w:rsidRPr="00256A3B">
        <w:t xml:space="preserve">льзования </w:t>
      </w:r>
      <w:r w:rsidR="00221438">
        <w:t xml:space="preserve">посетителями </w:t>
      </w:r>
      <w:del w:id="44" w:author="Ваньков Вадим Валерьевич" w:date="2019-02-04T09:37:00Z">
        <w:r w:rsidR="00A051C0" w:rsidRPr="006E69AB" w:rsidDel="003B6A0D">
          <w:delText xml:space="preserve">одноименного </w:delText>
        </w:r>
      </w:del>
      <w:r w:rsidR="00A051C0" w:rsidRPr="00256A3B">
        <w:t>мобильного приложения в экспозициях музеев</w:t>
      </w:r>
      <w:ins w:id="45" w:author="Ваньков Вадим Валерьевич" w:date="2019-02-04T09:27:00Z">
        <w:r w:rsidR="003B6A0D">
          <w:t xml:space="preserve"> и помещениях учреждений культуры</w:t>
        </w:r>
      </w:ins>
      <w:r w:rsidR="00A051C0" w:rsidRPr="00256A3B">
        <w:t>.</w:t>
      </w:r>
    </w:p>
    <w:p w:rsidR="001D3465" w:rsidRPr="006E69AB" w:rsidDel="003B6A0D" w:rsidRDefault="001D3465" w:rsidP="00256A3B">
      <w:pPr>
        <w:pStyle w:val="2"/>
        <w:rPr>
          <w:del w:id="46" w:author="Ваньков Вадим Валерьевич" w:date="2019-02-04T09:38:00Z"/>
        </w:rPr>
      </w:pPr>
      <w:del w:id="47" w:author="Ваньков Вадим Валерьевич" w:date="2019-02-04T09:38:00Z">
        <w:r w:rsidDel="003B6A0D">
          <w:delText>«</w:delText>
        </w:r>
        <w:r w:rsidRPr="001D3465" w:rsidDel="003B6A0D">
          <w:delText>АИС ЕИПСК</w:delText>
        </w:r>
        <w:r w:rsidDel="003B6A0D">
          <w:delText>» - автоматизированная информационная система «Единое информационное пространство в сфере культуры» созданная Минкультуры России в целях сбора и распространения сведений об учреждениях культуры и мероприятиях культурной жизни</w:delText>
        </w:r>
        <w:r w:rsidR="002426A7" w:rsidDel="003B6A0D">
          <w:delText xml:space="preserve"> и размещенной по адресу:</w:delText>
        </w:r>
        <w:r w:rsidR="002426A7" w:rsidRPr="003B6A0D" w:rsidDel="003B6A0D">
          <w:rPr>
            <w:rPrChange w:id="48" w:author="Ваньков Вадим Валерьевич" w:date="2019-02-04T09:25:00Z">
              <w:rPr>
                <w:lang w:val="en-US"/>
              </w:rPr>
            </w:rPrChange>
          </w:rPr>
          <w:delText xml:space="preserve"> </w:delText>
        </w:r>
        <w:r w:rsidR="002426A7" w:rsidDel="003B6A0D">
          <w:rPr>
            <w:lang w:val="en-US"/>
          </w:rPr>
          <w:delText>https</w:delText>
        </w:r>
        <w:r w:rsidR="002426A7" w:rsidRPr="003B6A0D" w:rsidDel="003B6A0D">
          <w:rPr>
            <w:rPrChange w:id="49" w:author="Ваньков Вадим Валерьевич" w:date="2019-02-04T09:25:00Z">
              <w:rPr>
                <w:lang w:val="en-US"/>
              </w:rPr>
            </w:rPrChange>
          </w:rPr>
          <w:delText>://</w:delText>
        </w:r>
        <w:r w:rsidDel="003B6A0D">
          <w:rPr>
            <w:lang w:val="en-US"/>
          </w:rPr>
          <w:delText>all</w:delText>
        </w:r>
        <w:r w:rsidRPr="003B6A0D" w:rsidDel="003B6A0D">
          <w:rPr>
            <w:rPrChange w:id="50" w:author="Ваньков Вадим Валерьевич" w:date="2019-02-04T09:25:00Z">
              <w:rPr>
                <w:lang w:val="en-US"/>
              </w:rPr>
            </w:rPrChange>
          </w:rPr>
          <w:delText>.</w:delText>
        </w:r>
        <w:r w:rsidDel="003B6A0D">
          <w:rPr>
            <w:lang w:val="en-US"/>
          </w:rPr>
          <w:delText>culture</w:delText>
        </w:r>
        <w:r w:rsidRPr="003B6A0D" w:rsidDel="003B6A0D">
          <w:rPr>
            <w:rPrChange w:id="51" w:author="Ваньков Вадим Валерьевич" w:date="2019-02-04T09:25:00Z">
              <w:rPr>
                <w:lang w:val="en-US"/>
              </w:rPr>
            </w:rPrChange>
          </w:rPr>
          <w:delText>.</w:delText>
        </w:r>
        <w:r w:rsidDel="003B6A0D">
          <w:rPr>
            <w:lang w:val="en-US"/>
          </w:rPr>
          <w:delText>ru</w:delText>
        </w:r>
        <w:r w:rsidR="002426A7" w:rsidRPr="003B6A0D" w:rsidDel="003B6A0D">
          <w:rPr>
            <w:rPrChange w:id="52" w:author="Ваньков Вадим Валерьевич" w:date="2019-02-04T09:25:00Z">
              <w:rPr>
                <w:lang w:val="en-US"/>
              </w:rPr>
            </w:rPrChange>
          </w:rPr>
          <w:delText>.</w:delText>
        </w:r>
      </w:del>
    </w:p>
    <w:p w:rsidR="00E928CF" w:rsidRPr="006E69AB" w:rsidRDefault="00E928CF" w:rsidP="00256A3B">
      <w:pPr>
        <w:pStyle w:val="1"/>
      </w:pPr>
      <w:r w:rsidRPr="00A53940">
        <w:t xml:space="preserve">Порядок </w:t>
      </w:r>
      <w:del w:id="53" w:author="Алейников Тимур Юрьевич" w:date="2019-02-05T18:05:00Z">
        <w:r w:rsidRPr="00A53940" w:rsidDel="007434B7">
          <w:delText>подачи заявки</w:delText>
        </w:r>
      </w:del>
      <w:ins w:id="54" w:author="Алейников Тимур Юрьевич" w:date="2019-02-05T18:05:00Z">
        <w:r w:rsidR="007434B7">
          <w:t>организации работ</w:t>
        </w:r>
      </w:ins>
      <w:r w:rsidRPr="00A53940">
        <w:t>:</w:t>
      </w:r>
    </w:p>
    <w:p w:rsidR="001E4F0D" w:rsidDel="007434B7" w:rsidRDefault="001E4F0D" w:rsidP="00256A3B">
      <w:pPr>
        <w:pStyle w:val="2"/>
        <w:rPr>
          <w:del w:id="55" w:author="Алейников Тимур Юрьевич" w:date="2019-02-05T18:05:00Z"/>
        </w:rPr>
      </w:pPr>
      <w:del w:id="56" w:author="Алейников Тимур Юрьевич" w:date="2019-02-05T18:05:00Z">
        <w:r w:rsidDel="007434B7">
          <w:delText xml:space="preserve">На поддержку </w:delText>
        </w:r>
        <w:r w:rsidDel="007434B7">
          <w:rPr>
            <w:rFonts w:eastAsia="Arial Unicode MS"/>
            <w:bCs/>
            <w:u w:color="000000"/>
          </w:rPr>
          <w:delText>создания</w:delText>
        </w:r>
        <w:r w:rsidRPr="003D1F13" w:rsidDel="007434B7">
          <w:rPr>
            <w:rFonts w:eastAsia="Arial Unicode MS"/>
            <w:bCs/>
            <w:u w:color="000000"/>
          </w:rPr>
          <w:delText xml:space="preserve"> мультимедиа-гидов по экспозициям и выставочным проектам</w:delText>
        </w:r>
        <w:r w:rsidDel="007434B7">
          <w:rPr>
            <w:rFonts w:eastAsia="Arial Unicode MS"/>
            <w:bCs/>
            <w:u w:color="000000"/>
          </w:rPr>
          <w:delText xml:space="preserve"> в формате дополненной реальности на основе цифровой платформы «Артефакт» </w:delText>
        </w:r>
        <w:r w:rsidDel="007434B7">
          <w:delText>за счет средств бюджета Российской Федерации</w:delText>
        </w:r>
        <w:r w:rsidRPr="00354FC1" w:rsidDel="007434B7">
          <w:delText xml:space="preserve"> </w:delText>
        </w:r>
        <w:r w:rsidDel="007434B7">
          <w:delText xml:space="preserve">могут </w:delText>
        </w:r>
        <w:r w:rsidRPr="00354FC1" w:rsidDel="007434B7">
          <w:delText xml:space="preserve">претендовать </w:delText>
        </w:r>
        <w:r w:rsidDel="007434B7">
          <w:delText>учреждения</w:delText>
        </w:r>
        <w:r w:rsidRPr="00354FC1" w:rsidDel="007434B7">
          <w:delText xml:space="preserve"> культуры</w:delText>
        </w:r>
        <w:r w:rsidDel="007434B7">
          <w:delText>, учредителем которого является орган государственной власти Российской Федерации или орган муниципального самоуправления</w:delText>
        </w:r>
        <w:r w:rsidRPr="00354FC1" w:rsidDel="007434B7">
          <w:delText>.</w:delText>
        </w:r>
      </w:del>
    </w:p>
    <w:p w:rsidR="00DB2D29" w:rsidRPr="00DB2D29" w:rsidRDefault="00DB2D29" w:rsidP="00DB2D29">
      <w:pPr>
        <w:pStyle w:val="2"/>
      </w:pPr>
      <w:r w:rsidRPr="00DB2D29">
        <w:t xml:space="preserve">Подача заявок </w:t>
      </w:r>
      <w:r w:rsidRPr="003D1F13">
        <w:rPr>
          <w:rFonts w:eastAsia="Arial Unicode MS"/>
          <w:bCs/>
          <w:u w:color="000000"/>
        </w:rPr>
        <w:t>на создание мультимедиа-гидов по экспозициям и выставочным проектам</w:t>
      </w:r>
      <w:r w:rsidRPr="00DB2D29">
        <w:t xml:space="preserve"> осуществляется </w:t>
      </w:r>
      <w:del w:id="57" w:author="Алейников Тимур Юрьевич" w:date="2019-02-05T18:06:00Z">
        <w:r w:rsidRPr="00DB2D29" w:rsidDel="007434B7">
          <w:delText xml:space="preserve">исключительно </w:delText>
        </w:r>
      </w:del>
      <w:r w:rsidRPr="00DB2D29">
        <w:t>онлайн (посредством взаимодействия с веб-формой</w:t>
      </w:r>
      <w:proofErr w:type="gramStart"/>
      <w:r w:rsidRPr="00DB2D29">
        <w:t>).</w:t>
      </w:r>
      <w:del w:id="58" w:author="Алейников Тимур Юрьевич" w:date="2019-02-05T18:06:00Z">
        <w:r w:rsidRPr="00DB2D29" w:rsidDel="007434B7">
          <w:delText xml:space="preserve"> Не принимаются и не рассматриваются заявки, оформленные иным способом</w:delText>
        </w:r>
      </w:del>
      <w:r>
        <w:t>.</w:t>
      </w:r>
      <w:proofErr w:type="gramEnd"/>
    </w:p>
    <w:p w:rsidR="00DB2D29" w:rsidRPr="00DB2D29" w:rsidRDefault="00DB2D29" w:rsidP="00DB2D29">
      <w:pPr>
        <w:pStyle w:val="2"/>
      </w:pPr>
      <w:r w:rsidRPr="00DB2D29">
        <w:t xml:space="preserve">Сбор заявок </w:t>
      </w:r>
      <w:r w:rsidRPr="003D1F13">
        <w:rPr>
          <w:rFonts w:eastAsia="Arial Unicode MS"/>
          <w:bCs/>
          <w:u w:color="000000"/>
        </w:rPr>
        <w:t>на создание мультимедиа-гидов по экспозициям и выставочным проектам</w:t>
      </w:r>
      <w:r w:rsidRPr="00DB2D29">
        <w:t xml:space="preserve"> осуществля</w:t>
      </w:r>
      <w:r>
        <w:t>ется непрерывно в течение года.</w:t>
      </w:r>
    </w:p>
    <w:p w:rsidR="00FA3540" w:rsidRDefault="00FA3540" w:rsidP="00256A3B">
      <w:pPr>
        <w:pStyle w:val="2"/>
      </w:pPr>
      <w:r>
        <w:t>Подготовка к подаче заявки заключается в выполнении следующих действий:</w:t>
      </w:r>
    </w:p>
    <w:p w:rsidR="00FA3540" w:rsidRDefault="00FA3540" w:rsidP="00256A3B">
      <w:pPr>
        <w:pStyle w:val="3"/>
      </w:pPr>
      <w:r w:rsidRPr="006E69AB">
        <w:t>Регистрация</w:t>
      </w:r>
      <w:r>
        <w:t xml:space="preserve"> организации в цифровой платформе «Артефакт»</w:t>
      </w:r>
      <w:r w:rsidRPr="003B6A0D">
        <w:rPr>
          <w:rPrChange w:id="59" w:author="Ваньков Вадим Валерьевич" w:date="2019-02-04T09:25:00Z">
            <w:rPr>
              <w:lang w:val="en-US"/>
            </w:rPr>
          </w:rPrChange>
        </w:rPr>
        <w:t xml:space="preserve"> </w:t>
      </w:r>
      <w:r>
        <w:t xml:space="preserve">посредством формы регистрации, расположенной по адресу: </w:t>
      </w:r>
      <w:r w:rsidR="00601B9C">
        <w:t>https://</w:t>
      </w:r>
      <w:proofErr w:type="spellStart"/>
      <w:r w:rsidR="00601B9C">
        <w:rPr>
          <w:lang w:val="en-US"/>
        </w:rPr>
        <w:t>ar</w:t>
      </w:r>
      <w:proofErr w:type="spellEnd"/>
      <w:r w:rsidR="00601B9C" w:rsidRPr="003B6A0D">
        <w:rPr>
          <w:rPrChange w:id="60" w:author="Ваньков Вадим Валерьевич" w:date="2019-02-04T09:25:00Z">
            <w:rPr>
              <w:lang w:val="en-US"/>
            </w:rPr>
          </w:rPrChange>
        </w:rPr>
        <w:t>.</w:t>
      </w:r>
      <w:r w:rsidR="00601B9C">
        <w:rPr>
          <w:lang w:val="en-US"/>
        </w:rPr>
        <w:t>culture</w:t>
      </w:r>
      <w:r w:rsidR="00601B9C" w:rsidRPr="003B6A0D">
        <w:rPr>
          <w:rPrChange w:id="61" w:author="Ваньков Вадим Валерьевич" w:date="2019-02-04T09:25:00Z">
            <w:rPr>
              <w:lang w:val="en-US"/>
            </w:rPr>
          </w:rPrChange>
        </w:rPr>
        <w:t>.</w:t>
      </w:r>
      <w:proofErr w:type="spellStart"/>
      <w:r w:rsidR="00601B9C">
        <w:rPr>
          <w:lang w:val="en-US"/>
        </w:rPr>
        <w:t>ru</w:t>
      </w:r>
      <w:proofErr w:type="spellEnd"/>
    </w:p>
    <w:p w:rsidR="00FA3540" w:rsidRDefault="00824A0C" w:rsidP="00256A3B">
      <w:pPr>
        <w:pStyle w:val="3"/>
      </w:pPr>
      <w:r>
        <w:t xml:space="preserve">Ознакомление с инструкциями, </w:t>
      </w:r>
      <w:r w:rsidR="00FA3540">
        <w:t>справочным</w:t>
      </w:r>
      <w:r>
        <w:t>и</w:t>
      </w:r>
      <w:r w:rsidR="00FA3540">
        <w:t xml:space="preserve"> и методическим</w:t>
      </w:r>
      <w:r>
        <w:t>и материалами</w:t>
      </w:r>
      <w:r w:rsidR="00FA3540">
        <w:t>, размещенным</w:t>
      </w:r>
      <w:r>
        <w:t>и</w:t>
      </w:r>
      <w:r w:rsidR="00FA3540">
        <w:t xml:space="preserve"> по адресу: </w:t>
      </w:r>
      <w:hyperlink r:id="rId6" w:history="1">
        <w:r w:rsidR="00601B9C">
          <w:rPr>
            <w:rStyle w:val="a6"/>
          </w:rPr>
          <w:t>https://ar.culture.ru/quickstart</w:t>
        </w:r>
      </w:hyperlink>
    </w:p>
    <w:p w:rsidR="00FA3540" w:rsidRPr="006E69AB" w:rsidRDefault="00FA3540" w:rsidP="00256A3B">
      <w:pPr>
        <w:pStyle w:val="3"/>
      </w:pPr>
      <w:r>
        <w:t>Подготовка материалов и создание черновика мультимедиа-гида, соответствующего критериям, указанным в пункте</w:t>
      </w:r>
      <w:r w:rsidR="00FB6C08">
        <w:t xml:space="preserve"> 2.</w:t>
      </w:r>
      <w:del w:id="62" w:author="Никитина Анастасия Андреевна" w:date="2019-02-06T17:39:00Z">
        <w:r w:rsidR="00FB6C08" w:rsidDel="0025699D">
          <w:delText>5</w:delText>
        </w:r>
      </w:del>
      <w:ins w:id="63" w:author="Никитина Анастасия Андреевна" w:date="2019-02-06T17:39:00Z">
        <w:r w:rsidR="0025699D">
          <w:t>4</w:t>
        </w:r>
      </w:ins>
      <w:r>
        <w:t>.</w:t>
      </w:r>
    </w:p>
    <w:p w:rsidR="00685E7F" w:rsidRDefault="00685E7F" w:rsidP="00256A3B">
      <w:pPr>
        <w:pStyle w:val="2"/>
      </w:pPr>
      <w:bookmarkStart w:id="64" w:name="_Ref536620830"/>
      <w:r>
        <w:t>Черновик мультимедиа-гида должен соответствовать следующим критериям:</w:t>
      </w:r>
      <w:bookmarkEnd w:id="64"/>
    </w:p>
    <w:p w:rsidR="00685E7F" w:rsidRDefault="00685E7F" w:rsidP="00256A3B">
      <w:pPr>
        <w:pStyle w:val="3"/>
      </w:pPr>
      <w:del w:id="65" w:author="Ваньков Вадим Валерьевич" w:date="2019-02-04T09:28:00Z">
        <w:r w:rsidDel="003B6A0D">
          <w:lastRenderedPageBreak/>
          <w:delText xml:space="preserve">Внесен </w:delText>
        </w:r>
      </w:del>
      <w:ins w:id="66" w:author="Ваньков Вадим Валерьевич" w:date="2019-02-04T09:28:00Z">
        <w:r w:rsidR="003B6A0D">
          <w:t xml:space="preserve">Создан </w:t>
        </w:r>
      </w:ins>
      <w:r w:rsidRPr="00685E7F">
        <w:t>в цифров</w:t>
      </w:r>
      <w:ins w:id="67" w:author="Ваньков Вадим Валерьевич" w:date="2019-02-04T09:28:00Z">
        <w:r w:rsidR="003B6A0D">
          <w:t>ой</w:t>
        </w:r>
      </w:ins>
      <w:del w:id="68" w:author="Ваньков Вадим Валерьевич" w:date="2019-02-04T09:28:00Z">
        <w:r w:rsidRPr="00685E7F" w:rsidDel="003B6A0D">
          <w:delText>ую</w:delText>
        </w:r>
      </w:del>
      <w:r w:rsidRPr="00685E7F">
        <w:t xml:space="preserve"> платформ</w:t>
      </w:r>
      <w:ins w:id="69" w:author="Ваньков Вадим Валерьевич" w:date="2019-02-04T09:28:00Z">
        <w:r w:rsidR="003B6A0D">
          <w:t>е</w:t>
        </w:r>
      </w:ins>
      <w:del w:id="70" w:author="Ваньков Вадим Валерьевич" w:date="2019-02-04T09:28:00Z">
        <w:r w:rsidRPr="00685E7F" w:rsidDel="003B6A0D">
          <w:delText>у</w:delText>
        </w:r>
      </w:del>
      <w:r w:rsidRPr="00685E7F">
        <w:t xml:space="preserve"> «Артефакт</w:t>
      </w:r>
      <w:del w:id="71" w:author="Ваньков Вадим Валерьевич" w:date="2019-02-04T09:28:00Z">
        <w:r w:rsidRPr="00685E7F" w:rsidDel="003B6A0D">
          <w:delText>е</w:delText>
        </w:r>
      </w:del>
      <w:r w:rsidRPr="00685E7F">
        <w:t>» не ранее 01.01.2018</w:t>
      </w:r>
      <w:r w:rsidR="00824A0C">
        <w:t>.</w:t>
      </w:r>
    </w:p>
    <w:p w:rsidR="00685E7F" w:rsidRDefault="00685E7F" w:rsidP="00256A3B">
      <w:pPr>
        <w:pStyle w:val="3"/>
      </w:pPr>
      <w:r>
        <w:t>Содержать не менее 40 экспонатов</w:t>
      </w:r>
      <w:r w:rsidR="00824A0C">
        <w:t xml:space="preserve">, </w:t>
      </w:r>
      <w:r w:rsidR="00933BA6">
        <w:t xml:space="preserve">постоянной экспозиции музея, </w:t>
      </w:r>
      <w:r w:rsidR="00824A0C">
        <w:t>описания которых представлены на русском языке.</w:t>
      </w:r>
    </w:p>
    <w:p w:rsidR="00610143" w:rsidRDefault="00610143" w:rsidP="00256A3B">
      <w:pPr>
        <w:pStyle w:val="3"/>
      </w:pPr>
      <w:r>
        <w:t xml:space="preserve">Для каждого из </w:t>
      </w:r>
      <w:r w:rsidR="001E4F0D">
        <w:t>экспонатов</w:t>
      </w:r>
      <w:r>
        <w:t>, в черновике мультимедиа-гида на русском языке должен быть представлен следующий контент:</w:t>
      </w:r>
    </w:p>
    <w:p w:rsidR="00610143" w:rsidRDefault="00610143" w:rsidP="00256A3B">
      <w:pPr>
        <w:pStyle w:val="3"/>
        <w:numPr>
          <w:ilvl w:val="0"/>
          <w:numId w:val="10"/>
        </w:numPr>
      </w:pPr>
      <w:r>
        <w:t>общие сведения о предмете (этикетаж);</w:t>
      </w:r>
    </w:p>
    <w:p w:rsidR="00610143" w:rsidRDefault="001E4F0D" w:rsidP="00256A3B">
      <w:pPr>
        <w:pStyle w:val="3"/>
        <w:numPr>
          <w:ilvl w:val="0"/>
          <w:numId w:val="10"/>
        </w:numPr>
      </w:pPr>
      <w:r>
        <w:t>точки интереса (разметка ключевых деталей предмета);</w:t>
      </w:r>
    </w:p>
    <w:p w:rsidR="00610143" w:rsidRDefault="00610143" w:rsidP="00256A3B">
      <w:pPr>
        <w:pStyle w:val="3"/>
        <w:numPr>
          <w:ilvl w:val="0"/>
          <w:numId w:val="10"/>
        </w:numPr>
      </w:pPr>
      <w:r>
        <w:t>статья о предмете</w:t>
      </w:r>
      <w:r w:rsidR="001E4F0D">
        <w:t>;</w:t>
      </w:r>
    </w:p>
    <w:p w:rsidR="00610143" w:rsidRDefault="00610143" w:rsidP="00256A3B">
      <w:pPr>
        <w:pStyle w:val="3"/>
        <w:numPr>
          <w:ilvl w:val="0"/>
          <w:numId w:val="10"/>
        </w:numPr>
      </w:pPr>
      <w:r>
        <w:t>текст для записи аудиогида</w:t>
      </w:r>
      <w:r w:rsidR="001E4F0D">
        <w:t>.</w:t>
      </w:r>
    </w:p>
    <w:p w:rsidR="00824A0C" w:rsidRDefault="00824A0C" w:rsidP="00256A3B">
      <w:pPr>
        <w:pStyle w:val="3"/>
      </w:pPr>
      <w:r>
        <w:t xml:space="preserve">Факт распознаваемости экспонатов приложением «Артефакт» должен быть протестирован в реальных условиях экспозиции сотрудниками музея в соответствии с инструкциями, размещенными по адресу: </w:t>
      </w:r>
      <w:hyperlink r:id="rId7" w:history="1">
        <w:r w:rsidR="00601B9C">
          <w:rPr>
            <w:rStyle w:val="a6"/>
          </w:rPr>
          <w:t>https://ar.culture.ru/quickstart</w:t>
        </w:r>
      </w:hyperlink>
    </w:p>
    <w:p w:rsidR="001D3465" w:rsidDel="0025699D" w:rsidRDefault="001D3465" w:rsidP="00256A3B">
      <w:pPr>
        <w:pStyle w:val="2"/>
        <w:rPr>
          <w:del w:id="72" w:author="Никитина Анастасия Андреевна" w:date="2019-02-06T17:40:00Z"/>
        </w:rPr>
      </w:pPr>
      <w:del w:id="73" w:author="Никитина Анастасия Андреевна" w:date="2019-02-06T17:40:00Z">
        <w:r w:rsidRPr="00DB2D29" w:rsidDel="0025699D">
          <w:delText xml:space="preserve">Подача заявок осуществляется авторизованным пользователем через личный кабинет </w:delText>
        </w:r>
        <w:r w:rsidDel="0025699D">
          <w:delText xml:space="preserve">в цифровой платформе </w:delText>
        </w:r>
        <w:r w:rsidRPr="00DB2D29" w:rsidDel="0025699D">
          <w:delText>«</w:delText>
        </w:r>
        <w:r w:rsidDel="0025699D">
          <w:delText>Артефакт</w:delText>
        </w:r>
        <w:r w:rsidRPr="00DB2D29" w:rsidDel="0025699D">
          <w:delText xml:space="preserve">» посредством заполнения и отправки веб-формы на отдельной странице (веб-адрес </w:delText>
        </w:r>
        <w:r w:rsidDel="0025699D">
          <w:rPr>
            <w:lang w:val="en-US"/>
          </w:rPr>
          <w:delText>https</w:delText>
        </w:r>
        <w:r w:rsidRPr="003B6A0D" w:rsidDel="0025699D">
          <w:rPr>
            <w:rPrChange w:id="74" w:author="Ваньков Вадим Валерьевич" w:date="2019-02-04T09:25:00Z">
              <w:rPr>
                <w:lang w:val="en-US"/>
              </w:rPr>
            </w:rPrChange>
          </w:rPr>
          <w:delText>://</w:delText>
        </w:r>
        <w:r w:rsidR="00601B9C" w:rsidDel="0025699D">
          <w:rPr>
            <w:lang w:val="en-US"/>
          </w:rPr>
          <w:delText>ar</w:delText>
        </w:r>
        <w:r w:rsidR="00601B9C" w:rsidRPr="003B6A0D" w:rsidDel="0025699D">
          <w:rPr>
            <w:rPrChange w:id="75" w:author="Ваньков Вадим Валерьевич" w:date="2019-02-04T09:25:00Z">
              <w:rPr>
                <w:lang w:val="en-US"/>
              </w:rPr>
            </w:rPrChange>
          </w:rPr>
          <w:delText>.</w:delText>
        </w:r>
        <w:r w:rsidR="00601B9C" w:rsidDel="0025699D">
          <w:rPr>
            <w:lang w:val="en-US"/>
          </w:rPr>
          <w:delText>culture</w:delText>
        </w:r>
        <w:r w:rsidR="00601B9C" w:rsidRPr="003B6A0D" w:rsidDel="0025699D">
          <w:rPr>
            <w:rPrChange w:id="76" w:author="Ваньков Вадим Валерьевич" w:date="2019-02-04T09:25:00Z">
              <w:rPr>
                <w:lang w:val="en-US"/>
              </w:rPr>
            </w:rPrChange>
          </w:rPr>
          <w:delText>.</w:delText>
        </w:r>
        <w:r w:rsidR="00601B9C" w:rsidDel="0025699D">
          <w:rPr>
            <w:lang w:val="en-US"/>
          </w:rPr>
          <w:delText>ru</w:delText>
        </w:r>
        <w:r w:rsidRPr="00DB2D29" w:rsidDel="0025699D">
          <w:delText>/bid)</w:delText>
        </w:r>
      </w:del>
    </w:p>
    <w:p w:rsidR="00515B14" w:rsidDel="003B6A0D" w:rsidRDefault="00EB3F45">
      <w:pPr>
        <w:pStyle w:val="2"/>
        <w:ind w:left="0" w:firstLine="0"/>
        <w:rPr>
          <w:del w:id="77" w:author="Ваньков Вадим Валерьевич" w:date="2019-02-04T09:40:00Z"/>
        </w:rPr>
        <w:pPrChange w:id="78" w:author="Ваньков Вадим Валерьевич" w:date="2019-02-04T09:44:00Z">
          <w:pPr>
            <w:pStyle w:val="3"/>
          </w:pPr>
        </w:pPrChange>
      </w:pPr>
      <w:r w:rsidRPr="00EB3F45">
        <w:t>При подаче заявки авторизованный пользователь должен заполни</w:t>
      </w:r>
      <w:r>
        <w:t>ть все поля веб-формы, а именно</w:t>
      </w:r>
      <w:r w:rsidR="00515B14" w:rsidRPr="00A53940">
        <w:t>:</w:t>
      </w:r>
    </w:p>
    <w:p w:rsidR="003B6A0D" w:rsidRDefault="003B6A0D">
      <w:pPr>
        <w:pStyle w:val="2"/>
        <w:ind w:left="0" w:firstLine="0"/>
        <w:rPr>
          <w:ins w:id="79" w:author="Ваньков Вадим Валерьевич" w:date="2019-02-04T09:44:00Z"/>
        </w:rPr>
        <w:pPrChange w:id="80" w:author="Ваньков Вадим Валерьевич" w:date="2019-02-04T09:44:00Z">
          <w:pPr>
            <w:pStyle w:val="3"/>
          </w:pPr>
        </w:pPrChange>
      </w:pPr>
    </w:p>
    <w:p w:rsidR="003B6A0D" w:rsidRPr="00480B09" w:rsidRDefault="003B6A0D">
      <w:pPr>
        <w:pStyle w:val="3"/>
        <w:rPr>
          <w:ins w:id="81" w:author="Ваньков Вадим Валерьевич" w:date="2019-02-04T09:44:00Z"/>
          <w:rFonts w:eastAsia="Calibri"/>
        </w:rPr>
      </w:pPr>
      <w:ins w:id="82" w:author="Ваньков Вадим Валерьевич" w:date="2019-02-04T09:44:00Z">
        <w:r w:rsidRPr="00480B09">
          <w:rPr>
            <w:rFonts w:eastAsia="Calibri"/>
          </w:rPr>
          <w:t>Наименование черновика мультимедиа-гида на русском языке;</w:t>
        </w:r>
      </w:ins>
    </w:p>
    <w:p w:rsidR="003B6A0D" w:rsidRPr="00480B09" w:rsidRDefault="003B6A0D" w:rsidP="003B6A0D">
      <w:pPr>
        <w:pStyle w:val="3"/>
        <w:rPr>
          <w:ins w:id="83" w:author="Ваньков Вадим Валерьевич" w:date="2019-02-04T09:44:00Z"/>
          <w:rFonts w:eastAsia="Calibri"/>
        </w:rPr>
      </w:pPr>
      <w:ins w:id="84" w:author="Ваньков Вадим Валерьевич" w:date="2019-02-04T09:44:00Z">
        <w:r w:rsidRPr="00480B09">
          <w:rPr>
            <w:rFonts w:eastAsia="Calibri"/>
          </w:rPr>
          <w:t>Сведения о посещаемости экспозиции, для которой планируется создание мультимедиа-гида: общее количество посетителей экспозиции за предыдущий год, количество иностранных граждан, посетивших экспозицию;</w:t>
        </w:r>
      </w:ins>
    </w:p>
    <w:p w:rsidR="003B6A0D" w:rsidRPr="003B6A0D" w:rsidRDefault="003B6A0D">
      <w:pPr>
        <w:pStyle w:val="3"/>
        <w:rPr>
          <w:ins w:id="85" w:author="Ваньков Вадим Валерьевич" w:date="2019-02-04T09:44:00Z"/>
          <w:rFonts w:eastAsia="Calibri"/>
          <w:rPrChange w:id="86" w:author="Ваньков Вадим Валерьевич" w:date="2019-02-04T09:44:00Z">
            <w:rPr>
              <w:ins w:id="87" w:author="Ваньков Вадим Валерьевич" w:date="2019-02-04T09:44:00Z"/>
            </w:rPr>
          </w:rPrChange>
        </w:rPr>
      </w:pPr>
      <w:ins w:id="88" w:author="Ваньков Вадим Валерьевич" w:date="2019-02-04T09:44:00Z">
        <w:r w:rsidRPr="00256A3B">
          <w:rPr>
            <w:rFonts w:eastAsia="Calibri"/>
          </w:rPr>
          <w:t xml:space="preserve">ФИО и контактные данные автора заявки, а также ответственного за развитие </w:t>
        </w:r>
        <w:r w:rsidRPr="00256A3B">
          <w:rPr>
            <w:rFonts w:eastAsia="Calibri"/>
            <w:lang w:val="en-US"/>
          </w:rPr>
          <w:t>AR</w:t>
        </w:r>
        <w:r w:rsidRPr="00256A3B">
          <w:rPr>
            <w:rFonts w:eastAsia="Calibri"/>
          </w:rPr>
          <w:t>-гида в рамках федерального проекта, обеспечивающего предоставление материалов по запросу</w:t>
        </w:r>
        <w:del w:id="89" w:author="Никитина Анастасия Андреевна" w:date="2019-02-06T17:47:00Z">
          <w:r w:rsidRPr="00256A3B" w:rsidDel="0025699D">
            <w:rPr>
              <w:rFonts w:eastAsia="Calibri"/>
            </w:rPr>
            <w:delText xml:space="preserve"> в срок, не превышающий 7 рабочих дней, и согласование материалов в срок, не превышающий 3 рабочих дня</w:delText>
          </w:r>
        </w:del>
        <w:r w:rsidRPr="00256A3B">
          <w:rPr>
            <w:rFonts w:eastAsia="Calibri"/>
          </w:rPr>
          <w:t>;</w:t>
        </w:r>
      </w:ins>
    </w:p>
    <w:p w:rsidR="003B6A0D" w:rsidRDefault="003B6A0D">
      <w:pPr>
        <w:pStyle w:val="2"/>
        <w:numPr>
          <w:ilvl w:val="0"/>
          <w:numId w:val="0"/>
        </w:numPr>
        <w:rPr>
          <w:ins w:id="90" w:author="Ваньков Вадим Валерьевич" w:date="2019-02-04T09:42:00Z"/>
        </w:rPr>
        <w:pPrChange w:id="91" w:author="Ваньков Вадим Валерьевич" w:date="2019-02-04T09:45:00Z">
          <w:pPr>
            <w:pStyle w:val="3"/>
          </w:pPr>
        </w:pPrChange>
      </w:pPr>
    </w:p>
    <w:p w:rsidR="00EB3F45" w:rsidRPr="00256A3B" w:rsidDel="003B6A0D" w:rsidRDefault="007621A0">
      <w:pPr>
        <w:pStyle w:val="3"/>
        <w:rPr>
          <w:del w:id="92" w:author="Ваньков Вадим Валерьевич" w:date="2019-02-04T09:39:00Z"/>
          <w:rFonts w:eastAsia="Calibri"/>
        </w:rPr>
      </w:pPr>
      <w:del w:id="93" w:author="Ваньков Вадим Валерьевич" w:date="2019-02-04T09:45:00Z">
        <w:r w:rsidRPr="003B6A0D" w:rsidDel="003B6A0D">
          <w:rPr>
            <w:rFonts w:eastAsia="Calibri"/>
          </w:rPr>
          <w:lastRenderedPageBreak/>
          <w:delText>Н</w:delText>
        </w:r>
        <w:r w:rsidR="00EB3F45" w:rsidRPr="003B6A0D" w:rsidDel="003B6A0D">
          <w:rPr>
            <w:rFonts w:eastAsia="Calibri"/>
          </w:rPr>
          <w:delText>аименование черновика мультимедиа-гида на русском языке</w:delText>
        </w:r>
      </w:del>
      <w:del w:id="94" w:author="Ваньков Вадим Валерьевич" w:date="2019-02-04T09:39:00Z">
        <w:r w:rsidR="00EB3F45" w:rsidRPr="00256A3B" w:rsidDel="003B6A0D">
          <w:rPr>
            <w:rFonts w:eastAsia="Calibri"/>
          </w:rPr>
          <w:delText xml:space="preserve">, материалы которого </w:delText>
        </w:r>
      </w:del>
    </w:p>
    <w:p w:rsidR="00515B14" w:rsidRPr="003B6A0D" w:rsidDel="003B6A0D" w:rsidRDefault="007621A0">
      <w:pPr>
        <w:pStyle w:val="3"/>
        <w:rPr>
          <w:del w:id="95" w:author="Ваньков Вадим Валерьевич" w:date="2019-02-04T09:45:00Z"/>
          <w:rFonts w:eastAsia="Calibri"/>
        </w:rPr>
      </w:pPr>
      <w:del w:id="96" w:author="Ваньков Вадим Валерьевич" w:date="2019-02-04T09:45:00Z">
        <w:r w:rsidRPr="003B6A0D" w:rsidDel="003B6A0D">
          <w:rPr>
            <w:rFonts w:eastAsia="Calibri"/>
          </w:rPr>
          <w:delText>С</w:delText>
        </w:r>
        <w:r w:rsidR="00EB3F45" w:rsidRPr="003B6A0D" w:rsidDel="003B6A0D">
          <w:rPr>
            <w:rFonts w:eastAsia="Calibri"/>
          </w:rPr>
          <w:delText xml:space="preserve">ведения о посещаемости экспозиции, для которой планируется создание мультимедиа-гида: общее количество посетителей экспозиции за </w:delText>
        </w:r>
        <w:r w:rsidR="00FA3540" w:rsidRPr="003B6A0D" w:rsidDel="003B6A0D">
          <w:rPr>
            <w:rFonts w:eastAsia="Calibri"/>
          </w:rPr>
          <w:delText>предыдущий</w:delText>
        </w:r>
        <w:r w:rsidR="00EB3F45" w:rsidRPr="003B6A0D" w:rsidDel="003B6A0D">
          <w:rPr>
            <w:rFonts w:eastAsia="Calibri"/>
          </w:rPr>
          <w:delText xml:space="preserve"> год, количество иностранных граждан, посетивших </w:delText>
        </w:r>
        <w:r w:rsidR="00FA3540" w:rsidRPr="003B6A0D" w:rsidDel="003B6A0D">
          <w:rPr>
            <w:rFonts w:eastAsia="Calibri"/>
          </w:rPr>
          <w:delText>экспозицию</w:delText>
        </w:r>
        <w:r w:rsidR="009D0377" w:rsidRPr="003B6A0D" w:rsidDel="003B6A0D">
          <w:rPr>
            <w:rFonts w:eastAsia="Calibri"/>
          </w:rPr>
          <w:delText>;</w:delText>
        </w:r>
      </w:del>
    </w:p>
    <w:p w:rsidR="00515B14" w:rsidRPr="00256A3B" w:rsidDel="003B6A0D" w:rsidRDefault="00515B14" w:rsidP="00256A3B">
      <w:pPr>
        <w:pStyle w:val="3"/>
        <w:rPr>
          <w:del w:id="97" w:author="Ваньков Вадим Валерьевич" w:date="2019-02-04T09:45:00Z"/>
          <w:rFonts w:eastAsia="Calibri"/>
        </w:rPr>
      </w:pPr>
      <w:del w:id="98" w:author="Ваньков Вадим Валерьевич" w:date="2019-02-04T09:45:00Z">
        <w:r w:rsidRPr="00256A3B" w:rsidDel="003B6A0D">
          <w:rPr>
            <w:rFonts w:eastAsia="Calibri"/>
          </w:rPr>
          <w:delText xml:space="preserve">ФИО и контактные данные автора заявки, а также ответственного за развитие </w:delText>
        </w:r>
        <w:r w:rsidRPr="00256A3B" w:rsidDel="003B6A0D">
          <w:rPr>
            <w:rFonts w:eastAsia="Calibri"/>
            <w:lang w:val="en-US"/>
          </w:rPr>
          <w:delText>AR</w:delText>
        </w:r>
        <w:r w:rsidRPr="00256A3B" w:rsidDel="003B6A0D">
          <w:rPr>
            <w:rFonts w:eastAsia="Calibri"/>
          </w:rPr>
          <w:delText>-гида в рамках федерального проекта, обеспечивающего предоставление материалов по запросу в срок, не превышающий 7 рабочих дней, и согласование материалов в срок, не превышающий 3 рабочих дня;</w:delText>
        </w:r>
      </w:del>
    </w:p>
    <w:p w:rsidR="00CA1891" w:rsidRPr="00256A3B" w:rsidRDefault="00CA1891" w:rsidP="00256A3B">
      <w:pPr>
        <w:pStyle w:val="3"/>
      </w:pPr>
      <w:r w:rsidRPr="00256A3B">
        <w:t>Текст-обоснование значимости и важности применения технологии дополненной реальности для экспозиции</w:t>
      </w:r>
      <w:ins w:id="99" w:author="Никитина Анастасия Андреевна" w:date="2019-02-06T17:47:00Z">
        <w:r w:rsidR="0025699D">
          <w:t>, в том числе культурную, художественную, социальную и/или историческую ценность экспозиции, оценку потенциального интереса аудитории к создаваемому мультимедиа-гиду.</w:t>
        </w:r>
      </w:ins>
      <w:ins w:id="100" w:author="Ваньков Вадим Валерьевич" w:date="2019-02-04T09:29:00Z">
        <w:del w:id="101" w:author="Никитина Анастасия Андреевна" w:date="2019-02-06T17:47:00Z">
          <w:r w:rsidR="003B6A0D" w:rsidRPr="003B6A0D" w:rsidDel="0025699D">
            <w:rPr>
              <w:rPrChange w:id="102" w:author="Ваньков Вадим Валерьевич" w:date="2019-02-04T09:29:00Z">
                <w:rPr>
                  <w:lang w:val="en-US"/>
                </w:rPr>
              </w:rPrChange>
            </w:rPr>
            <w:delText>;</w:delText>
          </w:r>
        </w:del>
      </w:ins>
    </w:p>
    <w:p w:rsidR="007A7FD2" w:rsidRPr="006E69AB" w:rsidRDefault="007A7FD2" w:rsidP="00256A3B">
      <w:pPr>
        <w:pStyle w:val="3"/>
      </w:pPr>
      <w:r>
        <w:t xml:space="preserve">Сведения и </w:t>
      </w:r>
      <w:r w:rsidRPr="006E69AB">
        <w:t xml:space="preserve">наличии </w:t>
      </w:r>
      <w:r w:rsidR="00685E7F" w:rsidRPr="006E69AB">
        <w:t xml:space="preserve">в экспозиции беспроводного </w:t>
      </w:r>
      <w:r w:rsidR="00CA1891" w:rsidRPr="006E69AB">
        <w:t>доступа</w:t>
      </w:r>
      <w:r>
        <w:t xml:space="preserve"> </w:t>
      </w:r>
      <w:del w:id="103" w:author="Ваньков Вадим Валерьевич" w:date="2019-02-04T09:29:00Z">
        <w:r w:rsidDel="003B6A0D">
          <w:delText>по</w:delText>
        </w:r>
        <w:r w:rsidR="00CA1891" w:rsidRPr="006E69AB" w:rsidDel="003B6A0D">
          <w:delText xml:space="preserve"> </w:delText>
        </w:r>
      </w:del>
      <w:r w:rsidR="00CA1891" w:rsidRPr="006E69AB">
        <w:t xml:space="preserve">в </w:t>
      </w:r>
      <w:r w:rsidR="00685E7F" w:rsidRPr="00256A3B">
        <w:t>информационно-</w:t>
      </w:r>
      <w:r w:rsidR="00685E7F" w:rsidRPr="003B6A0D">
        <w:rPr>
          <w:rFonts w:eastAsia="Calibri"/>
          <w:rPrChange w:id="104" w:author="Ваньков Вадим Валерьевич" w:date="2019-02-04T09:45:00Z">
            <w:rPr/>
          </w:rPrChange>
        </w:rPr>
        <w:t>коммуникационную</w:t>
      </w:r>
      <w:r w:rsidR="00685E7F" w:rsidRPr="00256A3B">
        <w:t xml:space="preserve"> сеть </w:t>
      </w:r>
      <w:r w:rsidR="00CA1891" w:rsidRPr="00256A3B">
        <w:t xml:space="preserve">Интернет </w:t>
      </w:r>
      <w:r w:rsidR="00685E7F" w:rsidRPr="00256A3B">
        <w:t>для посетителей</w:t>
      </w:r>
      <w:r w:rsidRPr="00256A3B">
        <w:t>:</w:t>
      </w:r>
      <w:r>
        <w:t xml:space="preserve"> на основе технологии </w:t>
      </w:r>
      <w:proofErr w:type="spellStart"/>
      <w:r>
        <w:rPr>
          <w:lang w:val="en-US"/>
        </w:rPr>
        <w:t>WiFi</w:t>
      </w:r>
      <w:proofErr w:type="spellEnd"/>
      <w:ins w:id="105" w:author="Ваньков Вадим Валерьевич" w:date="2019-02-04T09:29:00Z">
        <w:r w:rsidR="003B6A0D">
          <w:t xml:space="preserve"> либо </w:t>
        </w:r>
      </w:ins>
      <w:del w:id="106" w:author="Ваньков Вадим Валерьевич" w:date="2019-02-04T09:29:00Z">
        <w:r w:rsidDel="003B6A0D">
          <w:delText xml:space="preserve">, </w:delText>
        </w:r>
      </w:del>
      <w:r>
        <w:t>на основе технологий мобильной сотовой связи</w:t>
      </w:r>
      <w:ins w:id="107" w:author="Ваньков Вадим Валерьевич" w:date="2019-02-04T09:30:00Z">
        <w:r w:rsidR="003B6A0D" w:rsidRPr="003B6A0D">
          <w:rPr>
            <w:rPrChange w:id="108" w:author="Ваньков Вадим Валерьевич" w:date="2019-02-04T09:31:00Z">
              <w:rPr>
                <w:lang w:val="en-US"/>
              </w:rPr>
            </w:rPrChange>
          </w:rPr>
          <w:t>;</w:t>
        </w:r>
      </w:ins>
      <w:del w:id="109" w:author="Ваньков Вадим Валерьевич" w:date="2019-02-04T09:30:00Z">
        <w:r w:rsidDel="003B6A0D">
          <w:delText>.</w:delText>
        </w:r>
      </w:del>
    </w:p>
    <w:p w:rsidR="007A7FD2" w:rsidRDefault="007A7FD2" w:rsidP="00256A3B">
      <w:pPr>
        <w:pStyle w:val="3"/>
      </w:pPr>
      <w:r>
        <w:t>Гарантийное письмо директора музея о принятии музеем следующих обязательств:</w:t>
      </w:r>
    </w:p>
    <w:p w:rsidR="007E417A" w:rsidRDefault="007E417A" w:rsidP="00256A3B">
      <w:pPr>
        <w:pStyle w:val="3"/>
        <w:numPr>
          <w:ilvl w:val="2"/>
          <w:numId w:val="7"/>
        </w:numPr>
      </w:pPr>
      <w:r>
        <w:t>не запрещать и не ограничивать использование мобильных устройств посетителей в рамках экспозиции;</w:t>
      </w:r>
    </w:p>
    <w:p w:rsidR="007E417A" w:rsidRDefault="007E417A" w:rsidP="00256A3B">
      <w:pPr>
        <w:pStyle w:val="3"/>
        <w:numPr>
          <w:ilvl w:val="2"/>
          <w:numId w:val="7"/>
        </w:numPr>
      </w:pPr>
      <w:r>
        <w:t>обеспечить взаимодействие сотрудников музея с проектным офисом цифровой платформы «Артефакт», в том числе согласование материалов мультимедиа-гида в срок не превышающий 10 рабочих дней</w:t>
      </w:r>
      <w:ins w:id="110" w:author="Ваньков Вадим Валерьевич" w:date="2019-02-04T09:42:00Z">
        <w:r w:rsidR="003B6A0D" w:rsidRPr="003B6A0D">
          <w:rPr>
            <w:rPrChange w:id="111" w:author="Ваньков Вадим Валерьевич" w:date="2019-02-04T09:42:00Z">
              <w:rPr>
                <w:lang w:val="en-US"/>
              </w:rPr>
            </w:rPrChange>
          </w:rPr>
          <w:t>;</w:t>
        </w:r>
      </w:ins>
      <w:del w:id="112" w:author="Ваньков Вадим Валерьевич" w:date="2019-02-04T09:42:00Z">
        <w:r w:rsidDel="003B6A0D">
          <w:delText>.</w:delText>
        </w:r>
      </w:del>
    </w:p>
    <w:p w:rsidR="007A7FD2" w:rsidRDefault="007A7FD2" w:rsidP="00256A3B">
      <w:pPr>
        <w:pStyle w:val="3"/>
        <w:numPr>
          <w:ilvl w:val="2"/>
          <w:numId w:val="7"/>
        </w:numPr>
      </w:pPr>
      <w:r>
        <w:t xml:space="preserve">информировать посетителей музея о наличии мультимедиа-гида по экспозиции в приложении «Артефакт» путем размещения материалов на официальном сайте музея, </w:t>
      </w:r>
      <w:r w:rsidR="007E417A">
        <w:t xml:space="preserve">в представительствах музея в социальных медиа, </w:t>
      </w:r>
      <w:r>
        <w:t xml:space="preserve">на </w:t>
      </w:r>
      <w:r w:rsidR="007E417A">
        <w:t xml:space="preserve">бланках </w:t>
      </w:r>
      <w:r>
        <w:t xml:space="preserve">билетов, </w:t>
      </w:r>
      <w:r w:rsidR="007E417A">
        <w:t>а также путем размещения визуальных материалов о приложении «Артефакт» на пути следования посетителей;</w:t>
      </w:r>
    </w:p>
    <w:p w:rsidR="007E417A" w:rsidRDefault="007E417A" w:rsidP="00256A3B">
      <w:pPr>
        <w:pStyle w:val="3"/>
        <w:numPr>
          <w:ilvl w:val="2"/>
          <w:numId w:val="7"/>
        </w:numPr>
      </w:pPr>
      <w:r>
        <w:t>включить в этикетаж метку о наличии возможности просмотра экспоната в формате дополненной реальности;</w:t>
      </w:r>
    </w:p>
    <w:p w:rsidR="007A7FD2" w:rsidRPr="00256A3B" w:rsidRDefault="007A7FD2" w:rsidP="00256A3B">
      <w:pPr>
        <w:pStyle w:val="3"/>
        <w:numPr>
          <w:ilvl w:val="2"/>
          <w:numId w:val="7"/>
        </w:numPr>
      </w:pPr>
      <w:r>
        <w:t>поддерживать или увеличивать число предметов в экспозиции, внесенных в мультимедиа-гид, после завершения работ по созданию гида;</w:t>
      </w:r>
    </w:p>
    <w:p w:rsidR="003B6A0D" w:rsidRDefault="006E69AB" w:rsidP="00256A3B">
      <w:pPr>
        <w:pStyle w:val="2"/>
        <w:rPr>
          <w:ins w:id="113" w:author="Ваньков Вадим Валерьевич" w:date="2019-02-04T09:45:00Z"/>
        </w:rPr>
      </w:pPr>
      <w:r w:rsidRPr="00354FC1">
        <w:t xml:space="preserve">Один авторизованный пользователь может подавать </w:t>
      </w:r>
      <w:r>
        <w:t>заявки</w:t>
      </w:r>
      <w:r w:rsidRPr="00354FC1">
        <w:t xml:space="preserve"> </w:t>
      </w:r>
      <w:r w:rsidRPr="003D1F13">
        <w:rPr>
          <w:rFonts w:eastAsia="Arial Unicode MS"/>
          <w:bCs/>
          <w:u w:color="000000"/>
        </w:rPr>
        <w:t>на создание мультимедиа-гидов по экспозициям и выставочным проектам</w:t>
      </w:r>
      <w:r w:rsidRPr="00DB2D29">
        <w:t xml:space="preserve"> </w:t>
      </w:r>
      <w:r w:rsidRPr="00354FC1">
        <w:t>в течение заяв</w:t>
      </w:r>
      <w:r>
        <w:t>ленного периода без ограничений, но не более одной заявки на одну экспозицию.</w:t>
      </w:r>
    </w:p>
    <w:p w:rsidR="0045077C" w:rsidRPr="003B6A0D" w:rsidDel="000835C0" w:rsidRDefault="003B6A0D">
      <w:pPr>
        <w:spacing w:line="240" w:lineRule="auto"/>
        <w:ind w:left="-425" w:right="142" w:hanging="357"/>
        <w:rPr>
          <w:ins w:id="114" w:author="Ваньков Вадим Валерьевич" w:date="2019-02-04T09:45:00Z"/>
          <w:del w:id="115" w:author="Никитина Анастасия Андреевна" w:date="2019-02-06T17:49:00Z"/>
        </w:rPr>
        <w:pPrChange w:id="116" w:author="Ваньков Вадим Валерьевич" w:date="2019-02-04T09:45:00Z">
          <w:pPr>
            <w:pStyle w:val="2"/>
          </w:pPr>
        </w:pPrChange>
      </w:pPr>
      <w:ins w:id="117" w:author="Ваньков Вадим Валерьевич" w:date="2019-02-04T09:45:00Z">
        <w:del w:id="118" w:author="Никитина Анастасия Андреевна" w:date="2019-02-06T17:49:00Z">
          <w:r w:rsidDel="000835C0">
            <w:br w:type="page"/>
          </w:r>
        </w:del>
      </w:ins>
    </w:p>
    <w:p w:rsidR="003B6A0D" w:rsidRPr="00256A3B" w:rsidDel="003B6A0D" w:rsidRDefault="003B6A0D" w:rsidP="00256A3B">
      <w:pPr>
        <w:pStyle w:val="2"/>
        <w:rPr>
          <w:del w:id="119" w:author="Ваньков Вадим Валерьевич" w:date="2019-02-04T09:45:00Z"/>
        </w:rPr>
      </w:pPr>
    </w:p>
    <w:p w:rsidR="006E69AB" w:rsidDel="007434B7" w:rsidRDefault="006E69AB" w:rsidP="006E69AB">
      <w:pPr>
        <w:pStyle w:val="1"/>
        <w:rPr>
          <w:del w:id="120" w:author="Алейников Тимур Юрьевич" w:date="2019-02-05T18:06:00Z"/>
        </w:rPr>
      </w:pPr>
      <w:del w:id="121" w:author="Алейников Тимур Юрьевич" w:date="2019-02-05T18:06:00Z">
        <w:r w:rsidDel="007434B7">
          <w:delText>Методика и сроки отбора заявок</w:delText>
        </w:r>
      </w:del>
    </w:p>
    <w:p w:rsidR="006E69AB" w:rsidDel="000835C0" w:rsidRDefault="006E69AB">
      <w:pPr>
        <w:pStyle w:val="2"/>
        <w:numPr>
          <w:ilvl w:val="0"/>
          <w:numId w:val="0"/>
        </w:numPr>
        <w:ind w:left="576" w:hanging="576"/>
        <w:rPr>
          <w:del w:id="122" w:author="Никитина Анастасия Андреевна" w:date="2019-02-06T17:49:00Z"/>
        </w:rPr>
        <w:pPrChange w:id="123" w:author="Никитина Анастасия Андреевна" w:date="2019-02-06T17:49:00Z">
          <w:pPr>
            <w:pStyle w:val="2"/>
          </w:pPr>
        </w:pPrChange>
      </w:pPr>
      <w:del w:id="124" w:author="Никитина Анастасия Андреевна" w:date="2019-02-06T17:49:00Z">
        <w:r w:rsidDel="000835C0">
          <w:delText>Собранные заявки рассматриваются экспертной комиссией Министер</w:delText>
        </w:r>
      </w:del>
      <w:ins w:id="125" w:author="Алейников Тимур Юрьевич" w:date="2019-02-05T18:06:00Z">
        <w:del w:id="126" w:author="Никитина Анастасия Андреевна" w:date="2019-02-06T17:49:00Z">
          <w:r w:rsidR="007434B7" w:rsidDel="000835C0">
            <w:delText>ством</w:delText>
          </w:r>
        </w:del>
      </w:ins>
      <w:del w:id="127" w:author="Никитина Анастасия Андреевна" w:date="2019-02-06T17:49:00Z">
        <w:r w:rsidDel="000835C0">
          <w:delText>ства культуры Российской Федерации</w:delText>
        </w:r>
      </w:del>
      <w:ins w:id="128" w:author="Алейников Тимур Юрьевич" w:date="2019-02-05T18:07:00Z">
        <w:del w:id="129" w:author="Никитина Анастасия Андреевна" w:date="2019-02-06T17:49:00Z">
          <w:r w:rsidR="007434B7" w:rsidDel="000835C0">
            <w:delText>.</w:delText>
          </w:r>
        </w:del>
      </w:ins>
      <w:del w:id="130" w:author="Никитина Анастасия Андреевна" w:date="2019-02-06T17:49:00Z">
        <w:r w:rsidDel="000835C0">
          <w:delText xml:space="preserve"> в срок не превышающий 30 календарных дней с момента получения сбора заявки.</w:delText>
        </w:r>
      </w:del>
    </w:p>
    <w:p w:rsidR="006E69AB" w:rsidDel="000835C0" w:rsidRDefault="006E69AB">
      <w:pPr>
        <w:pStyle w:val="2"/>
        <w:numPr>
          <w:ilvl w:val="0"/>
          <w:numId w:val="0"/>
        </w:numPr>
        <w:ind w:left="576" w:hanging="576"/>
        <w:rPr>
          <w:del w:id="131" w:author="Никитина Анастасия Андреевна" w:date="2019-02-06T17:49:00Z"/>
        </w:rPr>
        <w:pPrChange w:id="132" w:author="Никитина Анастасия Андреевна" w:date="2019-02-06T17:49:00Z">
          <w:pPr>
            <w:pStyle w:val="2"/>
          </w:pPr>
        </w:pPrChange>
      </w:pPr>
      <w:del w:id="133" w:author="Никитина Анастасия Андреевна" w:date="2019-02-06T17:49:00Z">
        <w:r w:rsidDel="000835C0">
          <w:delText>Состав экспертной комиссии утверждается Приказом Минкультуры России.</w:delText>
        </w:r>
      </w:del>
    </w:p>
    <w:p w:rsidR="006E69AB" w:rsidDel="000835C0" w:rsidRDefault="006E69AB">
      <w:pPr>
        <w:pStyle w:val="2"/>
        <w:numPr>
          <w:ilvl w:val="0"/>
          <w:numId w:val="0"/>
        </w:numPr>
        <w:ind w:left="576" w:hanging="576"/>
        <w:rPr>
          <w:del w:id="134" w:author="Никитина Анастасия Андреевна" w:date="2019-02-06T17:49:00Z"/>
        </w:rPr>
        <w:pPrChange w:id="135" w:author="Никитина Анастасия Андреевна" w:date="2019-02-06T17:49:00Z">
          <w:pPr>
            <w:pStyle w:val="2"/>
          </w:pPr>
        </w:pPrChange>
      </w:pPr>
      <w:del w:id="136" w:author="Никитина Анастасия Андреевна" w:date="2019-02-06T17:49:00Z">
        <w:r w:rsidDel="000835C0">
          <w:delText>Критериями отбора, применяемыми экспертной комиссией Министерства культуры РФ, являются:</w:delText>
        </w:r>
      </w:del>
    </w:p>
    <w:p w:rsidR="006E69AB" w:rsidDel="000835C0" w:rsidRDefault="006E69AB">
      <w:pPr>
        <w:pStyle w:val="2"/>
        <w:numPr>
          <w:ilvl w:val="0"/>
          <w:numId w:val="0"/>
        </w:numPr>
        <w:ind w:left="576" w:hanging="576"/>
        <w:rPr>
          <w:del w:id="137" w:author="Никитина Анастасия Андреевна" w:date="2019-02-06T17:49:00Z"/>
        </w:rPr>
        <w:pPrChange w:id="138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39" w:author="Никитина Анастасия Андреевна" w:date="2019-02-06T17:49:00Z">
        <w:r w:rsidDel="000835C0">
          <w:delText>посещаемость музея и экспозиции;</w:delText>
        </w:r>
      </w:del>
    </w:p>
    <w:p w:rsidR="006E69AB" w:rsidRPr="00256A3B" w:rsidDel="000835C0" w:rsidRDefault="006E69AB">
      <w:pPr>
        <w:pStyle w:val="2"/>
        <w:numPr>
          <w:ilvl w:val="0"/>
          <w:numId w:val="0"/>
        </w:numPr>
        <w:ind w:left="576" w:hanging="576"/>
        <w:rPr>
          <w:del w:id="140" w:author="Никитина Анастасия Андреевна" w:date="2019-02-06T17:49:00Z"/>
        </w:rPr>
        <w:pPrChange w:id="141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42" w:author="Никитина Анастасия Андреевна" w:date="2019-02-06T17:49:00Z">
        <w:r w:rsidDel="000835C0">
          <w:delText>х</w:delText>
        </w:r>
        <w:r w:rsidRPr="00256A3B" w:rsidDel="000835C0">
          <w:delText xml:space="preserve">удожественная </w:delText>
        </w:r>
        <w:r w:rsidDel="000835C0">
          <w:delText xml:space="preserve">и историческая </w:delText>
        </w:r>
        <w:r w:rsidRPr="00256A3B" w:rsidDel="000835C0">
          <w:delText xml:space="preserve">ценность </w:delText>
        </w:r>
        <w:r w:rsidDel="000835C0">
          <w:delText>экспозиции</w:delText>
        </w:r>
      </w:del>
      <w:ins w:id="143" w:author="Ваньков Вадим Валерьевич" w:date="2019-02-04T09:31:00Z">
        <w:del w:id="144" w:author="Никитина Анастасия Андреевна" w:date="2019-02-06T17:49:00Z">
          <w:r w:rsidR="003B6A0D" w:rsidRPr="003B6A0D" w:rsidDel="000835C0">
            <w:rPr>
              <w:rPrChange w:id="145" w:author="Ваньков Вадим Валерьевич" w:date="2019-02-04T09:31:00Z">
                <w:rPr>
                  <w:szCs w:val="28"/>
                  <w:lang w:val="en-US"/>
                </w:rPr>
              </w:rPrChange>
            </w:rPr>
            <w:delText>;</w:delText>
          </w:r>
        </w:del>
      </w:ins>
    </w:p>
    <w:p w:rsidR="006E69AB" w:rsidRPr="00256A3B" w:rsidDel="000835C0" w:rsidRDefault="006E69AB">
      <w:pPr>
        <w:pStyle w:val="2"/>
        <w:numPr>
          <w:ilvl w:val="0"/>
          <w:numId w:val="0"/>
        </w:numPr>
        <w:ind w:left="576" w:hanging="576"/>
        <w:rPr>
          <w:del w:id="146" w:author="Никитина Анастасия Андреевна" w:date="2019-02-06T17:49:00Z"/>
        </w:rPr>
        <w:pPrChange w:id="147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48" w:author="Никитина Анастасия Андреевна" w:date="2019-02-06T17:49:00Z">
        <w:r w:rsidRPr="00256A3B" w:rsidDel="000835C0">
          <w:delText xml:space="preserve">культурная, </w:delText>
        </w:r>
        <w:r w:rsidDel="000835C0">
          <w:delText xml:space="preserve">художественная, </w:delText>
        </w:r>
        <w:r w:rsidRPr="00256A3B" w:rsidDel="000835C0">
          <w:delText xml:space="preserve">социальная и/или историческая значимость </w:delText>
        </w:r>
        <w:r w:rsidDel="000835C0">
          <w:delText>предметов, представленных в черновике мультимедиа-гида;</w:delText>
        </w:r>
      </w:del>
    </w:p>
    <w:p w:rsidR="006E69AB" w:rsidRPr="00256A3B" w:rsidDel="000835C0" w:rsidRDefault="006E69AB">
      <w:pPr>
        <w:pStyle w:val="2"/>
        <w:numPr>
          <w:ilvl w:val="0"/>
          <w:numId w:val="0"/>
        </w:numPr>
        <w:ind w:left="576" w:hanging="576"/>
        <w:rPr>
          <w:del w:id="149" w:author="Никитина Анастасия Андреевна" w:date="2019-02-06T17:49:00Z"/>
        </w:rPr>
        <w:pPrChange w:id="150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51" w:author="Никитина Анастасия Андреевна" w:date="2019-02-06T17:49:00Z">
        <w:r w:rsidDel="000835C0">
          <w:delText>технологическая оценка вероятности правильной идентификации предмета цифровой платформой «Артефакт»;</w:delText>
        </w:r>
      </w:del>
    </w:p>
    <w:p w:rsidR="006E69AB" w:rsidRPr="00256A3B" w:rsidDel="000835C0" w:rsidRDefault="006E69AB">
      <w:pPr>
        <w:pStyle w:val="2"/>
        <w:numPr>
          <w:ilvl w:val="0"/>
          <w:numId w:val="0"/>
        </w:numPr>
        <w:ind w:left="576" w:hanging="576"/>
        <w:rPr>
          <w:del w:id="152" w:author="Никитина Анастасия Андреевна" w:date="2019-02-06T17:49:00Z"/>
        </w:rPr>
        <w:pPrChange w:id="153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54" w:author="Никитина Анастасия Андреевна" w:date="2019-02-06T17:49:00Z">
        <w:r w:rsidDel="000835C0">
          <w:delText>н</w:delText>
        </w:r>
        <w:r w:rsidRPr="00256A3B" w:rsidDel="000835C0">
          <w:delText>аличие рекомендаций со стороны экспертного сообщества</w:delText>
        </w:r>
      </w:del>
      <w:ins w:id="155" w:author="Ваньков Вадим Валерьевич" w:date="2019-02-04T09:31:00Z">
        <w:del w:id="156" w:author="Никитина Анастасия Андреевна" w:date="2019-02-06T17:49:00Z">
          <w:r w:rsidR="003B6A0D" w:rsidRPr="003B6A0D" w:rsidDel="000835C0">
            <w:rPr>
              <w:rPrChange w:id="157" w:author="Ваньков Вадим Валерьевич" w:date="2019-02-04T09:31:00Z">
                <w:rPr>
                  <w:szCs w:val="28"/>
                  <w:lang w:val="en-US"/>
                </w:rPr>
              </w:rPrChange>
            </w:rPr>
            <w:delText>;</w:delText>
          </w:r>
        </w:del>
      </w:ins>
    </w:p>
    <w:p w:rsidR="006E69AB" w:rsidRPr="00256A3B" w:rsidDel="000835C0" w:rsidRDefault="006E69AB">
      <w:pPr>
        <w:pStyle w:val="2"/>
        <w:numPr>
          <w:ilvl w:val="0"/>
          <w:numId w:val="0"/>
        </w:numPr>
        <w:ind w:left="576" w:hanging="576"/>
        <w:rPr>
          <w:del w:id="158" w:author="Никитина Анастасия Андреевна" w:date="2019-02-06T17:49:00Z"/>
        </w:rPr>
        <w:pPrChange w:id="159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60" w:author="Никитина Анастасия Андреевна" w:date="2019-02-06T17:49:00Z">
        <w:r w:rsidDel="000835C0">
          <w:delText>п</w:delText>
        </w:r>
        <w:r w:rsidRPr="00256A3B" w:rsidDel="000835C0">
          <w:delText xml:space="preserve">отенциальный интерес аудитории </w:delText>
        </w:r>
        <w:r w:rsidR="00610143" w:rsidDel="000835C0">
          <w:delText>к создаваемому мультимедиа-гиду;</w:delText>
        </w:r>
      </w:del>
    </w:p>
    <w:p w:rsidR="006E69AB" w:rsidRPr="00256A3B" w:rsidDel="000835C0" w:rsidRDefault="00610143">
      <w:pPr>
        <w:pStyle w:val="2"/>
        <w:numPr>
          <w:ilvl w:val="0"/>
          <w:numId w:val="0"/>
        </w:numPr>
        <w:ind w:left="576" w:hanging="576"/>
        <w:rPr>
          <w:del w:id="161" w:author="Никитина Анастасия Андреевна" w:date="2019-02-06T17:49:00Z"/>
        </w:rPr>
        <w:pPrChange w:id="162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63" w:author="Никитина Анастасия Андреевна" w:date="2019-02-06T17:49:00Z">
        <w:r w:rsidDel="000835C0">
          <w:delText>наличие дополнительных материалов и полнота информации об экспонатах, представленной в черновике мультимедиа-гида;</w:delText>
        </w:r>
      </w:del>
    </w:p>
    <w:p w:rsidR="006E69AB" w:rsidRPr="00256A3B" w:rsidDel="000835C0" w:rsidRDefault="00610143">
      <w:pPr>
        <w:pStyle w:val="2"/>
        <w:numPr>
          <w:ilvl w:val="0"/>
          <w:numId w:val="0"/>
        </w:numPr>
        <w:ind w:left="576" w:hanging="576"/>
        <w:rPr>
          <w:del w:id="164" w:author="Никитина Анастасия Андреевна" w:date="2019-02-06T17:49:00Z"/>
        </w:rPr>
        <w:pPrChange w:id="165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66" w:author="Никитина Анастасия Андреевна" w:date="2019-02-06T17:49:00Z">
        <w:r w:rsidDel="000835C0">
          <w:delText>п</w:delText>
        </w:r>
        <w:r w:rsidR="006E69AB" w:rsidRPr="00256A3B" w:rsidDel="000835C0">
          <w:delText xml:space="preserve">ринцип мультирегиональности – равномерное распределение </w:delText>
        </w:r>
        <w:r w:rsidDel="000835C0">
          <w:delText xml:space="preserve">мультимедиа-гидов </w:delText>
        </w:r>
        <w:r w:rsidR="006E69AB" w:rsidRPr="00256A3B" w:rsidDel="000835C0">
          <w:delText>в пропорции к населению региона</w:delText>
        </w:r>
      </w:del>
      <w:ins w:id="167" w:author="Ваньков Вадим Валерьевич" w:date="2019-02-04T09:31:00Z">
        <w:del w:id="168" w:author="Никитина Анастасия Андреевна" w:date="2019-02-06T17:49:00Z">
          <w:r w:rsidR="003B6A0D" w:rsidRPr="003B6A0D" w:rsidDel="000835C0">
            <w:rPr>
              <w:rPrChange w:id="169" w:author="Ваньков Вадим Валерьевич" w:date="2019-02-04T09:31:00Z">
                <w:rPr>
                  <w:szCs w:val="28"/>
                  <w:lang w:val="en-US"/>
                </w:rPr>
              </w:rPrChange>
            </w:rPr>
            <w:delText>;</w:delText>
          </w:r>
        </w:del>
      </w:ins>
    </w:p>
    <w:p w:rsidR="006E69AB" w:rsidRPr="00256A3B" w:rsidDel="000835C0" w:rsidRDefault="00610143">
      <w:pPr>
        <w:pStyle w:val="2"/>
        <w:numPr>
          <w:ilvl w:val="0"/>
          <w:numId w:val="0"/>
        </w:numPr>
        <w:ind w:left="576" w:hanging="576"/>
        <w:rPr>
          <w:del w:id="170" w:author="Никитина Анастасия Андреевна" w:date="2019-02-06T17:49:00Z"/>
        </w:rPr>
        <w:pPrChange w:id="171" w:author="Никитина Анастасия Андреевна" w:date="2019-02-06T17:49:00Z">
          <w:pPr>
            <w:pStyle w:val="a3"/>
            <w:numPr>
              <w:numId w:val="9"/>
            </w:numPr>
            <w:ind w:left="1429" w:hanging="360"/>
          </w:pPr>
        </w:pPrChange>
      </w:pPr>
      <w:del w:id="172" w:author="Никитина Анастасия Андреевна" w:date="2019-02-06T17:49:00Z">
        <w:r w:rsidDel="000835C0">
          <w:delText>п</w:delText>
        </w:r>
        <w:r w:rsidR="006E69AB" w:rsidRPr="00256A3B" w:rsidDel="000835C0">
          <w:delText xml:space="preserve">риоритет может быть отдан </w:delText>
        </w:r>
        <w:r w:rsidDel="000835C0">
          <w:delText>мультимедиа-гидам</w:delText>
        </w:r>
        <w:r w:rsidR="006E69AB" w:rsidRPr="00256A3B" w:rsidDel="000835C0">
          <w:delText xml:space="preserve">, приуроченным к знаменательным датам, государственным праздникам или общефедеральным культурным акциям. </w:delText>
        </w:r>
      </w:del>
    </w:p>
    <w:p w:rsidR="007434B7" w:rsidRPr="007434B7" w:rsidRDefault="006E69AB">
      <w:pPr>
        <w:pStyle w:val="2"/>
        <w:numPr>
          <w:ilvl w:val="0"/>
          <w:numId w:val="0"/>
        </w:numPr>
        <w:ind w:left="576" w:hanging="576"/>
        <w:pPrChange w:id="173" w:author="Никитина Анастасия Андреевна" w:date="2019-02-06T17:49:00Z">
          <w:pPr>
            <w:pStyle w:val="2"/>
          </w:pPr>
        </w:pPrChange>
      </w:pPr>
      <w:del w:id="174" w:author="Никитина Анастасия Андреевна" w:date="2019-02-06T17:49:00Z">
        <w:r w:rsidDel="000835C0">
          <w:delText>Результатом рассмотрения</w:delText>
        </w:r>
      </w:del>
      <w:ins w:id="175" w:author="Ваньков Вадим Валерьевич" w:date="2019-02-04T09:33:00Z">
        <w:del w:id="176" w:author="Никитина Анастасия Андреевна" w:date="2019-02-06T17:49:00Z">
          <w:r w:rsidR="003B6A0D" w:rsidDel="000835C0">
            <w:delText xml:space="preserve"> </w:delText>
          </w:r>
        </w:del>
      </w:ins>
      <w:del w:id="177" w:author="Никитина Анастасия Андреевна" w:date="2019-02-06T17:49:00Z">
        <w:r w:rsidDel="000835C0">
          <w:delText xml:space="preserve"> является отбор</w:delText>
        </w:r>
      </w:del>
      <w:ins w:id="178" w:author="Ваньков Вадим Валерьевич" w:date="2019-02-04T09:33:00Z">
        <w:del w:id="179" w:author="Никитина Анастасия Андреевна" w:date="2019-02-06T17:49:00Z">
          <w:r w:rsidR="003B6A0D" w:rsidDel="000835C0">
            <w:delText xml:space="preserve"> </w:delText>
          </w:r>
        </w:del>
      </w:ins>
      <w:del w:id="180" w:author="Никитина Анастасия Андреевна" w:date="2019-02-06T17:49:00Z">
        <w:r w:rsidDel="000835C0">
          <w:delText xml:space="preserve"> не менее </w:delText>
        </w:r>
        <w:r w:rsidR="00610143" w:rsidDel="000835C0">
          <w:delText xml:space="preserve">75 </w:delText>
        </w:r>
      </w:del>
      <w:ins w:id="181" w:author="Ваньков Вадим Валерьевич" w:date="2019-02-04T09:34:00Z">
        <w:del w:id="182" w:author="Никитина Анастасия Андреевна" w:date="2019-02-06T17:49:00Z">
          <w:r w:rsidR="003B6A0D" w:rsidDel="000835C0">
            <w:delText xml:space="preserve">заявок на создание </w:delText>
          </w:r>
        </w:del>
      </w:ins>
      <w:del w:id="183" w:author="Никитина Анастасия Андреевна" w:date="2019-02-06T17:49:00Z">
        <w:r w:rsidR="00610143" w:rsidDel="000835C0">
          <w:delText>мультимедиа-гидов</w:delText>
        </w:r>
      </w:del>
      <w:ins w:id="184" w:author="Ваньков Вадим Валерьевич" w:date="2019-02-04T09:34:00Z">
        <w:del w:id="185" w:author="Никитина Анастасия Андреевна" w:date="2019-02-06T17:49:00Z">
          <w:r w:rsidR="003B6A0D" w:rsidDel="000835C0">
            <w:delText xml:space="preserve"> </w:delText>
          </w:r>
          <w:r w:rsidR="003B6A0D" w:rsidRPr="003B6A0D" w:rsidDel="000835C0">
            <w:rPr>
              <w:rPrChange w:id="186" w:author="Ваньков Вадим Валерьевич" w:date="2019-02-04T09:34:00Z">
                <w:rPr>
                  <w:b/>
                </w:rPr>
              </w:rPrChange>
            </w:rPr>
            <w:delText>по экспозициям и выставочным проектам</w:delText>
          </w:r>
          <w:r w:rsidR="003B6A0D" w:rsidDel="000835C0">
            <w:delText xml:space="preserve"> </w:delText>
          </w:r>
          <w:r w:rsidR="003B6A0D" w:rsidDel="000835C0">
            <w:rPr>
              <w:rFonts w:eastAsia="Arial Unicode MS"/>
              <w:bCs/>
              <w:u w:color="000000"/>
            </w:rPr>
            <w:delText xml:space="preserve">в формате дополненной реальности на основе цифровой платформы «Артефакт» </w:delText>
          </w:r>
        </w:del>
      </w:ins>
      <w:del w:id="187" w:author="Никитина Анастасия Андреевна" w:date="2019-02-06T17:49:00Z">
        <w:r w:rsidDel="000835C0">
          <w:delText>, рекомендованных к</w:delText>
        </w:r>
        <w:r w:rsidR="00610143" w:rsidDel="000835C0">
          <w:delText xml:space="preserve"> оказанию поддержки </w:delText>
        </w:r>
      </w:del>
      <w:ins w:id="188" w:author="Ваньков Вадим Валерьевич" w:date="2019-02-04T09:35:00Z">
        <w:del w:id="189" w:author="Никитина Анастасия Андреевна" w:date="2019-02-06T17:49:00Z">
          <w:r w:rsidR="003B6A0D" w:rsidDel="000835C0">
            <w:delText>за счет средств бюджета Российской Федерации</w:delText>
          </w:r>
          <w:r w:rsidR="003B6A0D" w:rsidRPr="00354FC1" w:rsidDel="000835C0">
            <w:delText xml:space="preserve"> </w:delText>
          </w:r>
        </w:del>
      </w:ins>
      <w:del w:id="190" w:author="Никитина Анастасия Андреевна" w:date="2019-02-06T17:49:00Z">
        <w:r w:rsidR="00610143" w:rsidDel="000835C0">
          <w:delText>создания в рамках текущего года</w:delText>
        </w:r>
        <w:r w:rsidDel="000835C0">
          <w:delText>.</w:delText>
        </w:r>
      </w:del>
    </w:p>
    <w:sectPr w:rsidR="007434B7" w:rsidRPr="007434B7" w:rsidSect="00256A3B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883"/>
    <w:multiLevelType w:val="hybridMultilevel"/>
    <w:tmpl w:val="3D0AF1D2"/>
    <w:lvl w:ilvl="0" w:tplc="BB1255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3165AB"/>
    <w:multiLevelType w:val="multilevel"/>
    <w:tmpl w:val="22B6EE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1504FF"/>
    <w:multiLevelType w:val="hybridMultilevel"/>
    <w:tmpl w:val="98FC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64D7"/>
    <w:multiLevelType w:val="multilevel"/>
    <w:tmpl w:val="94C239B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AD2582"/>
    <w:multiLevelType w:val="multilevel"/>
    <w:tmpl w:val="7604F2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6D0C65"/>
    <w:multiLevelType w:val="hybridMultilevel"/>
    <w:tmpl w:val="85AC7E22"/>
    <w:lvl w:ilvl="0" w:tplc="BB1255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934063"/>
    <w:multiLevelType w:val="hybridMultilevel"/>
    <w:tmpl w:val="C9BA7C44"/>
    <w:lvl w:ilvl="0" w:tplc="BB125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87AD6"/>
    <w:multiLevelType w:val="hybridMultilevel"/>
    <w:tmpl w:val="6D049CC8"/>
    <w:lvl w:ilvl="0" w:tplc="BB1255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693D54"/>
    <w:multiLevelType w:val="multilevel"/>
    <w:tmpl w:val="846ED0C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E950DD1"/>
    <w:multiLevelType w:val="hybridMultilevel"/>
    <w:tmpl w:val="7442AB8E"/>
    <w:lvl w:ilvl="0" w:tplc="BB125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70265"/>
    <w:multiLevelType w:val="hybridMultilevel"/>
    <w:tmpl w:val="75D84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ньков Вадим Валерьевич">
    <w15:presenceInfo w15:providerId="AD" w15:userId="S-1-5-21-266529728-1622113691-2107968113-3198"/>
  </w15:person>
  <w15:person w15:author="Никитина Анастасия Андреевна">
    <w15:presenceInfo w15:providerId="AD" w15:userId="S-1-5-21-266529728-1622113691-2107968113-9795"/>
  </w15:person>
  <w15:person w15:author="Алейников Тимур Юрьевич">
    <w15:presenceInfo w15:providerId="AD" w15:userId="S-1-5-21-266529728-1622113691-2107968113-21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47"/>
    <w:rsid w:val="0004620A"/>
    <w:rsid w:val="00070088"/>
    <w:rsid w:val="000835C0"/>
    <w:rsid w:val="000A65E1"/>
    <w:rsid w:val="000F2849"/>
    <w:rsid w:val="000F57A5"/>
    <w:rsid w:val="00173131"/>
    <w:rsid w:val="001D3465"/>
    <w:rsid w:val="001D51C9"/>
    <w:rsid w:val="001E31B0"/>
    <w:rsid w:val="001E4F0D"/>
    <w:rsid w:val="00221438"/>
    <w:rsid w:val="002426A7"/>
    <w:rsid w:val="00256309"/>
    <w:rsid w:val="0025699D"/>
    <w:rsid w:val="00256A3B"/>
    <w:rsid w:val="002A0D77"/>
    <w:rsid w:val="002F7D55"/>
    <w:rsid w:val="003A2965"/>
    <w:rsid w:val="003B6A0D"/>
    <w:rsid w:val="004409FB"/>
    <w:rsid w:val="00444DB4"/>
    <w:rsid w:val="0045077C"/>
    <w:rsid w:val="00452747"/>
    <w:rsid w:val="00501AB0"/>
    <w:rsid w:val="00515B14"/>
    <w:rsid w:val="00601B9C"/>
    <w:rsid w:val="00610143"/>
    <w:rsid w:val="00685E7F"/>
    <w:rsid w:val="006E69AB"/>
    <w:rsid w:val="007423CA"/>
    <w:rsid w:val="007434B7"/>
    <w:rsid w:val="007621A0"/>
    <w:rsid w:val="007A19E1"/>
    <w:rsid w:val="007A7FD2"/>
    <w:rsid w:val="007E417A"/>
    <w:rsid w:val="00803311"/>
    <w:rsid w:val="00824A0C"/>
    <w:rsid w:val="0083454E"/>
    <w:rsid w:val="00862D2C"/>
    <w:rsid w:val="008B50DE"/>
    <w:rsid w:val="008E259D"/>
    <w:rsid w:val="00926C7A"/>
    <w:rsid w:val="00933BA6"/>
    <w:rsid w:val="00985BAB"/>
    <w:rsid w:val="009D0377"/>
    <w:rsid w:val="009F2CB4"/>
    <w:rsid w:val="00A051C0"/>
    <w:rsid w:val="00A53940"/>
    <w:rsid w:val="00C91377"/>
    <w:rsid w:val="00CA1891"/>
    <w:rsid w:val="00D02621"/>
    <w:rsid w:val="00D313C3"/>
    <w:rsid w:val="00D83FAB"/>
    <w:rsid w:val="00DB2D29"/>
    <w:rsid w:val="00E928CF"/>
    <w:rsid w:val="00EB3F45"/>
    <w:rsid w:val="00F72A62"/>
    <w:rsid w:val="00FA3540"/>
    <w:rsid w:val="00FB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1CF4C-A8E1-4F85-A618-983292D2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right="142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AB"/>
    <w:pPr>
      <w:spacing w:line="360" w:lineRule="auto"/>
      <w:ind w:left="0" w:right="0"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6309"/>
    <w:pPr>
      <w:keepLines/>
      <w:numPr>
        <w:numId w:val="2"/>
      </w:numPr>
      <w:spacing w:before="240"/>
      <w:ind w:left="0" w:firstLine="0"/>
      <w:outlineLvl w:val="0"/>
    </w:pPr>
    <w:rPr>
      <w:rFonts w:eastAsia="Calibri"/>
      <w:b/>
      <w:szCs w:val="28"/>
    </w:rPr>
  </w:style>
  <w:style w:type="paragraph" w:styleId="2">
    <w:name w:val="heading 2"/>
    <w:basedOn w:val="a"/>
    <w:link w:val="20"/>
    <w:uiPriority w:val="9"/>
    <w:unhideWhenUsed/>
    <w:qFormat/>
    <w:rsid w:val="00256309"/>
    <w:pPr>
      <w:keepLines/>
      <w:numPr>
        <w:ilvl w:val="1"/>
        <w:numId w:val="2"/>
      </w:numPr>
      <w:spacing w:before="40"/>
      <w:outlineLvl w:val="1"/>
    </w:pPr>
    <w:rPr>
      <w:rFonts w:eastAsia="Calibri"/>
      <w:szCs w:val="28"/>
    </w:rPr>
  </w:style>
  <w:style w:type="paragraph" w:styleId="3">
    <w:name w:val="heading 3"/>
    <w:basedOn w:val="a"/>
    <w:link w:val="30"/>
    <w:uiPriority w:val="9"/>
    <w:unhideWhenUsed/>
    <w:qFormat/>
    <w:rsid w:val="00FA3540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53940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940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940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940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940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940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D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33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309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6309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3540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394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394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539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5394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539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539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6">
    <w:name w:val="Hyperlink"/>
    <w:basedOn w:val="a0"/>
    <w:uiPriority w:val="99"/>
    <w:unhideWhenUsed/>
    <w:rsid w:val="00FA35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r.culture.ru/quicksta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r.culture.ru/quickstar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07F9A-082B-49E7-80CE-946443AE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Анастасия Андреевна</dc:creator>
  <cp:keywords/>
  <dc:description/>
  <cp:lastModifiedBy>Затлер Виталий Александрович</cp:lastModifiedBy>
  <cp:revision>2</cp:revision>
  <cp:lastPrinted>2019-02-04T06:50:00Z</cp:lastPrinted>
  <dcterms:created xsi:type="dcterms:W3CDTF">2019-07-22T12:50:00Z</dcterms:created>
  <dcterms:modified xsi:type="dcterms:W3CDTF">2019-07-22T12:50:00Z</dcterms:modified>
</cp:coreProperties>
</file>